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65421" w:rsidR="00886ACC" w:rsidP="00886ACC" w:rsidRDefault="00886ACC" w14:paraId="0547FE89" w14:textId="77777777">
      <w:pPr>
        <w:rPr>
          <w:rFonts w:asciiTheme="minorHAnsi" w:hAnsiTheme="minorHAnsi" w:cstheme="minorHAnsi"/>
          <w:sz w:val="22"/>
          <w:szCs w:val="22"/>
        </w:rPr>
      </w:pPr>
    </w:p>
    <w:p w:rsidR="003245FC" w:rsidP="44662F26" w:rsidRDefault="003245FC" w14:paraId="5F3338EF" w14:textId="174A5EDC">
      <w:pPr>
        <w:pStyle w:val="Normale"/>
        <w:jc w:val="both"/>
        <w:rPr>
          <w:rFonts w:ascii="Calibri" w:hAnsi="Calibri" w:eastAsia="Calibri" w:cs="Calibri"/>
          <w:noProof w:val="0"/>
          <w:sz w:val="22"/>
          <w:szCs w:val="22"/>
          <w:lang w:val="it-IT"/>
        </w:rPr>
      </w:pPr>
      <w:r w:rsidRPr="44662F26" w:rsidR="003245FC">
        <w:rPr>
          <w:rFonts w:ascii="Calibri" w:hAnsi="Calibri" w:cs="" w:asciiTheme="minorAscii" w:hAnsiTheme="minorAscii" w:cstheme="minorBidi"/>
          <w:b w:val="1"/>
          <w:bCs w:val="1"/>
          <w:sz w:val="22"/>
          <w:szCs w:val="22"/>
        </w:rPr>
        <w:t>DICHIARAZIONE DI AVVALIMENTO DEL CONCORRENTE</w:t>
      </w:r>
      <w:r w:rsidRPr="44662F26" w:rsidR="003245FC">
        <w:rPr>
          <w:rFonts w:ascii="Calibri" w:hAnsi="Calibri" w:cs="" w:asciiTheme="minorAscii" w:hAnsiTheme="minorAscii" w:cstheme="minorBidi"/>
          <w:sz w:val="22"/>
          <w:szCs w:val="22"/>
        </w:rPr>
        <w:t xml:space="preserve"> </w:t>
      </w:r>
      <w:r w:rsidRPr="44662F26" w:rsidR="00886ACC">
        <w:rPr>
          <w:rFonts w:ascii="Calibri" w:hAnsi="Calibri" w:cs="" w:asciiTheme="minorAscii" w:hAnsiTheme="minorAscii" w:cstheme="minorBidi"/>
          <w:sz w:val="22"/>
          <w:szCs w:val="22"/>
        </w:rPr>
        <w:t xml:space="preserve">GARA A PROCEDURA APERTA SOPRA SOGLIA COMUNITARIA SU PIATTAFORMA TELEMATICA ASP DI CONSIP SPA AI SENSI DELL’ART. 71 DEL DECRETO LEGISLATIVO N. 36/2023 PER L’AFFIDAMENTO DELLA FORNITURA </w:t>
      </w:r>
      <w:r w:rsidRPr="44662F26" w:rsidR="00673FB9">
        <w:rPr>
          <w:rFonts w:ascii="Calibri" w:hAnsi="Calibri" w:cs="" w:asciiTheme="minorAscii" w:hAnsiTheme="minorAscii" w:cstheme="minorBidi"/>
          <w:sz w:val="22"/>
          <w:szCs w:val="22"/>
        </w:rPr>
        <w:t xml:space="preserve">DI UNA SERIE DI PIATTAFORME DI CALCOLO AD ALTA PRESTAZIONE CON CARATTERISTICHE DIVERSE </w:t>
      </w:r>
      <w:r w:rsidRPr="44662F26" w:rsidR="00886ACC">
        <w:rPr>
          <w:rFonts w:ascii="Calibri" w:hAnsi="Calibri" w:cs="" w:asciiTheme="minorAscii" w:hAnsiTheme="minorAscii" w:cstheme="minorBidi"/>
          <w:sz w:val="22"/>
          <w:szCs w:val="22"/>
        </w:rPr>
        <w:t>NELL’AMBITO DEL PIANO NAZIONALE RIPRESA E RESILIENZA (PNRR) MISSIONE</w:t>
      </w:r>
      <w:r w:rsidRPr="44662F26" w:rsidR="00C85559">
        <w:rPr>
          <w:rFonts w:ascii="Calibri" w:hAnsi="Calibri" w:cs="" w:asciiTheme="minorAscii" w:hAnsiTheme="minorAscii" w:cstheme="minorBidi"/>
          <w:sz w:val="22"/>
          <w:szCs w:val="22"/>
        </w:rPr>
        <w:t xml:space="preserve"> 4</w:t>
      </w:r>
      <w:r w:rsidRPr="44662F26" w:rsidR="00886ACC">
        <w:rPr>
          <w:rFonts w:ascii="Calibri" w:hAnsi="Calibri" w:cs="" w:asciiTheme="minorAscii" w:hAnsiTheme="minorAscii" w:cstheme="minorBidi"/>
          <w:sz w:val="22"/>
          <w:szCs w:val="22"/>
        </w:rPr>
        <w:t xml:space="preserve"> COMPONENTE</w:t>
      </w:r>
      <w:r w:rsidRPr="44662F26" w:rsidR="00C85559">
        <w:rPr>
          <w:rFonts w:ascii="Calibri" w:hAnsi="Calibri" w:cs="" w:asciiTheme="minorAscii" w:hAnsiTheme="minorAscii" w:cstheme="minorBidi"/>
          <w:sz w:val="22"/>
          <w:szCs w:val="22"/>
        </w:rPr>
        <w:t xml:space="preserve"> 2</w:t>
      </w:r>
      <w:r w:rsidRPr="44662F26" w:rsidR="00886ACC">
        <w:rPr>
          <w:rFonts w:ascii="Calibri" w:hAnsi="Calibri" w:cs="" w:asciiTheme="minorAscii" w:hAnsiTheme="minorAscii" w:cstheme="minorBidi"/>
          <w:sz w:val="22"/>
          <w:szCs w:val="22"/>
        </w:rPr>
        <w:t xml:space="preserve"> INVESTIMENTO</w:t>
      </w:r>
      <w:r w:rsidRPr="44662F26" w:rsidR="00C85559">
        <w:rPr>
          <w:rFonts w:ascii="Calibri" w:hAnsi="Calibri" w:cs="" w:asciiTheme="minorAscii" w:hAnsiTheme="minorAscii" w:cstheme="minorBidi"/>
          <w:sz w:val="22"/>
          <w:szCs w:val="22"/>
        </w:rPr>
        <w:t xml:space="preserve"> 3.1</w:t>
      </w:r>
      <w:r w:rsidRPr="44662F26" w:rsidR="00886ACC">
        <w:rPr>
          <w:rFonts w:ascii="Calibri" w:hAnsi="Calibri" w:cs="" w:asciiTheme="minorAscii" w:hAnsiTheme="minorAscii" w:cstheme="minorBidi"/>
          <w:sz w:val="22"/>
          <w:szCs w:val="22"/>
        </w:rPr>
        <w:t xml:space="preserve"> PROGETTO </w:t>
      </w:r>
      <w:r w:rsidRPr="44662F26" w:rsidR="00C85559">
        <w:rPr>
          <w:rFonts w:ascii="Calibri" w:hAnsi="Calibri" w:cs="" w:asciiTheme="minorAscii" w:hAnsiTheme="minorAscii" w:cstheme="minorBidi"/>
          <w:sz w:val="22"/>
          <w:szCs w:val="22"/>
        </w:rPr>
        <w:t>EMM</w:t>
      </w:r>
      <w:r w:rsidRPr="44662F26" w:rsidR="00907EF6">
        <w:rPr>
          <w:rFonts w:ascii="Calibri" w:hAnsi="Calibri" w:cs="" w:asciiTheme="minorAscii" w:hAnsiTheme="minorAscii" w:cstheme="minorBidi"/>
          <w:sz w:val="22"/>
          <w:szCs w:val="22"/>
        </w:rPr>
        <w:t xml:space="preserve"> </w:t>
      </w:r>
      <w:r w:rsidRPr="44662F26" w:rsidR="00907EF6">
        <w:rPr>
          <w:rFonts w:ascii="Calibri" w:hAnsi="Calibri" w:cs="" w:asciiTheme="minorAscii" w:hAnsiTheme="minorAscii" w:cstheme="minorBidi"/>
          <w:sz w:val="22"/>
          <w:szCs w:val="22"/>
        </w:rPr>
        <w:t>FINANZIATO DALL’UNIONE EUROPEA NEXTGENERATIONEU</w:t>
      </w:r>
      <w:r w:rsidRPr="44662F26" w:rsidR="00886ACC">
        <w:rPr>
          <w:rFonts w:ascii="Calibri" w:hAnsi="Calibri" w:cs="" w:asciiTheme="minorAscii" w:hAnsiTheme="minorAscii" w:cstheme="minorBidi"/>
          <w:sz w:val="22"/>
          <w:szCs w:val="22"/>
        </w:rPr>
        <w:t xml:space="preserve"> CUP </w:t>
      </w:r>
      <w:r w:rsidRPr="44662F26" w:rsidR="00C85559">
        <w:rPr>
          <w:rFonts w:ascii="Calibri" w:hAnsi="Calibri" w:cs="" w:asciiTheme="minorAscii" w:hAnsiTheme="minorAscii" w:cstheme="minorBidi"/>
          <w:sz w:val="22"/>
          <w:szCs w:val="22"/>
        </w:rPr>
        <w:t>C53C22000870006</w:t>
      </w:r>
      <w:r w:rsidRPr="44662F26" w:rsidR="00886ACC">
        <w:rPr>
          <w:rFonts w:ascii="Calibri" w:hAnsi="Calibri" w:cs="" w:asciiTheme="minorAscii" w:hAnsiTheme="minorAscii" w:cstheme="minorBidi"/>
          <w:sz w:val="22"/>
          <w:szCs w:val="22"/>
        </w:rPr>
        <w:t xml:space="preserve"> </w:t>
      </w:r>
      <w:r w:rsidRPr="44662F26" w:rsidR="4C80E6BA">
        <w:rPr>
          <w:rFonts w:ascii="Calibri" w:hAnsi="Calibri" w:eastAsia="Calibri" w:cs="Calibri"/>
          <w:b w:val="1"/>
          <w:bCs w:val="1"/>
          <w:i w:val="0"/>
          <w:iCs w:val="0"/>
          <w:caps w:val="0"/>
          <w:smallCaps w:val="0"/>
          <w:noProof w:val="0"/>
          <w:color w:val="000000" w:themeColor="text1" w:themeTint="FF" w:themeShade="FF"/>
          <w:sz w:val="22"/>
          <w:szCs w:val="22"/>
          <w:lang w:val="it-IT"/>
        </w:rPr>
        <w:t>CIG B1296446C4</w:t>
      </w:r>
    </w:p>
    <w:p w:rsidRPr="00886ACC" w:rsidR="00886ACC" w:rsidP="00886ACC" w:rsidRDefault="00886ACC" w14:paraId="33673A84" w14:textId="77777777">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Pr="00886ACC" w:rsidR="00886ACC" w:rsidTr="0077578C" w14:paraId="141179A6" w14:textId="77777777">
        <w:trPr>
          <w:jc w:val="center"/>
        </w:trPr>
        <w:tc>
          <w:tcPr>
            <w:tcW w:w="3397" w:type="dxa"/>
            <w:gridSpan w:val="2"/>
          </w:tcPr>
          <w:p w:rsidRPr="00886ACC" w:rsidR="00886ACC" w:rsidP="00886ACC" w:rsidRDefault="00886ACC" w14:paraId="71774ED8" w14:textId="77777777">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rsidRPr="00886ACC" w:rsidR="00886ACC" w:rsidP="00886ACC" w:rsidRDefault="00886ACC" w14:paraId="0918B62C" w14:textId="77777777">
            <w:pPr>
              <w:rPr>
                <w:rFonts w:asciiTheme="minorHAnsi" w:hAnsiTheme="minorHAnsi" w:cstheme="minorHAnsi"/>
                <w:bCs/>
                <w:i/>
                <w:iCs/>
                <w:sz w:val="22"/>
                <w:szCs w:val="22"/>
              </w:rPr>
            </w:pPr>
          </w:p>
        </w:tc>
      </w:tr>
      <w:tr w:rsidRPr="00886ACC" w:rsidR="00886ACC" w:rsidTr="0077578C" w14:paraId="118E26C8" w14:textId="77777777">
        <w:trPr>
          <w:jc w:val="center"/>
        </w:trPr>
        <w:tc>
          <w:tcPr>
            <w:tcW w:w="3397" w:type="dxa"/>
            <w:gridSpan w:val="2"/>
          </w:tcPr>
          <w:p w:rsidRPr="00886ACC" w:rsidR="00886ACC" w:rsidP="00886ACC" w:rsidRDefault="00886ACC" w14:paraId="7D74899A" w14:textId="77777777">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rsidRPr="00886ACC" w:rsidR="00886ACC" w:rsidP="00886ACC" w:rsidRDefault="00886ACC" w14:paraId="7ACFD0E7" w14:textId="77777777">
            <w:pPr>
              <w:rPr>
                <w:rFonts w:asciiTheme="minorHAnsi" w:hAnsiTheme="minorHAnsi" w:cstheme="minorHAnsi"/>
                <w:bCs/>
                <w:i/>
                <w:iCs/>
                <w:sz w:val="22"/>
                <w:szCs w:val="22"/>
              </w:rPr>
            </w:pPr>
          </w:p>
        </w:tc>
      </w:tr>
      <w:tr w:rsidRPr="00886ACC" w:rsidR="00886ACC" w:rsidTr="0077578C" w14:paraId="63B2FCCC" w14:textId="77777777">
        <w:trPr>
          <w:jc w:val="center"/>
        </w:trPr>
        <w:tc>
          <w:tcPr>
            <w:tcW w:w="9854" w:type="dxa"/>
            <w:gridSpan w:val="3"/>
          </w:tcPr>
          <w:p w:rsidRPr="00886ACC" w:rsidR="00886ACC" w:rsidP="00886ACC" w:rsidRDefault="00886ACC" w14:paraId="157279AF" w14:textId="77777777">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Pr="00886ACC" w:rsidR="00886ACC" w:rsidTr="0077578C" w14:paraId="0F68A63F" w14:textId="77777777">
        <w:trPr>
          <w:jc w:val="center"/>
        </w:trPr>
        <w:tc>
          <w:tcPr>
            <w:tcW w:w="562" w:type="dxa"/>
          </w:tcPr>
          <w:p w:rsidRPr="00886ACC" w:rsidR="00886ACC" w:rsidP="00886ACC" w:rsidRDefault="00886ACC" w14:paraId="64991039" w14:textId="77777777">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rsidRPr="00886ACC" w:rsidR="00886ACC" w:rsidP="00886ACC" w:rsidRDefault="00886ACC" w14:paraId="5F104D0C" w14:textId="77777777">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Pr="00886ACC" w:rsidR="00886ACC" w:rsidTr="0077578C" w14:paraId="30A6A2A8" w14:textId="77777777">
        <w:trPr>
          <w:jc w:val="center"/>
        </w:trPr>
        <w:tc>
          <w:tcPr>
            <w:tcW w:w="562" w:type="dxa"/>
          </w:tcPr>
          <w:p w:rsidRPr="00886ACC" w:rsidR="00886ACC" w:rsidP="00886ACC" w:rsidRDefault="00886ACC" w14:paraId="3CBE6D0B" w14:textId="77777777">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rsidRPr="00886ACC" w:rsidR="00886ACC" w:rsidP="00886ACC" w:rsidRDefault="00886ACC" w14:paraId="706A14A3" w14:textId="77777777">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Pr="00886ACC" w:rsidR="00886ACC" w:rsidTr="0077578C" w14:paraId="160E6687" w14:textId="77777777">
        <w:trPr>
          <w:jc w:val="center"/>
        </w:trPr>
        <w:tc>
          <w:tcPr>
            <w:tcW w:w="3397" w:type="dxa"/>
            <w:gridSpan w:val="2"/>
          </w:tcPr>
          <w:p w:rsidRPr="00886ACC" w:rsidR="00886ACC" w:rsidP="00886ACC" w:rsidRDefault="00886ACC" w14:paraId="03BAE12D" w14:textId="77777777">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rsidRPr="00886ACC" w:rsidR="00886ACC" w:rsidP="00886ACC" w:rsidRDefault="00886ACC" w14:paraId="335D1C2B" w14:textId="77777777">
            <w:pPr>
              <w:rPr>
                <w:rFonts w:asciiTheme="minorHAnsi" w:hAnsiTheme="minorHAnsi" w:cstheme="minorHAnsi"/>
                <w:bCs/>
                <w:i/>
                <w:iCs/>
                <w:sz w:val="22"/>
                <w:szCs w:val="22"/>
              </w:rPr>
            </w:pPr>
          </w:p>
        </w:tc>
      </w:tr>
    </w:tbl>
    <w:p w:rsidRPr="00886ACC" w:rsidR="00886ACC" w:rsidP="00886ACC" w:rsidRDefault="00886ACC" w14:paraId="418018C4" w14:textId="77777777">
      <w:pPr>
        <w:rPr>
          <w:rFonts w:asciiTheme="minorHAnsi" w:hAnsiTheme="minorHAnsi" w:cstheme="minorHAnsi"/>
          <w:sz w:val="22"/>
          <w:szCs w:val="22"/>
        </w:rPr>
      </w:pPr>
    </w:p>
    <w:p w:rsidRPr="00886ACC" w:rsidR="00886ACC" w:rsidP="003245FC" w:rsidRDefault="00886ACC" w14:paraId="6A42FB3B" w14:textId="77777777">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Pr="00886ACC" w:rsidR="00886ACC" w:rsidP="003245FC" w:rsidRDefault="00886ACC" w14:paraId="26ACF315" w14:textId="77777777">
      <w:pPr>
        <w:jc w:val="both"/>
        <w:rPr>
          <w:rFonts w:asciiTheme="minorHAnsi" w:hAnsiTheme="minorHAnsi" w:cstheme="minorHAnsi"/>
          <w:b/>
          <w:bCs/>
          <w:sz w:val="22"/>
          <w:szCs w:val="22"/>
        </w:rPr>
      </w:pPr>
    </w:p>
    <w:p w:rsidRPr="00886ACC" w:rsidR="00886ACC" w:rsidP="00E65421" w:rsidRDefault="00886ACC" w14:paraId="53F62EA4" w14:textId="77777777">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rsidRPr="00886ACC" w:rsidR="00886ACC" w:rsidP="003245FC" w:rsidRDefault="00886ACC" w14:paraId="26682465" w14:textId="77777777">
      <w:pPr>
        <w:jc w:val="both"/>
        <w:rPr>
          <w:rFonts w:asciiTheme="minorHAnsi" w:hAnsiTheme="minorHAnsi" w:cstheme="minorHAnsi"/>
          <w:b/>
          <w:bCs/>
          <w:sz w:val="22"/>
          <w:szCs w:val="22"/>
        </w:rPr>
      </w:pPr>
    </w:p>
    <w:p w:rsidRPr="00886ACC" w:rsidR="00886ACC" w:rsidP="003245FC" w:rsidRDefault="00886ACC" w14:paraId="0448EFDE" w14:textId="1E3AAC00">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rsidRPr="00886ACC" w:rsidR="00886ACC" w:rsidP="003245FC" w:rsidRDefault="00886ACC" w14:paraId="7D26BB76" w14:textId="77777777">
      <w:pPr>
        <w:jc w:val="both"/>
        <w:rPr>
          <w:rFonts w:asciiTheme="minorHAnsi" w:hAnsiTheme="minorHAnsi" w:cstheme="minorHAnsi"/>
          <w:sz w:val="22"/>
          <w:szCs w:val="22"/>
        </w:rPr>
      </w:pPr>
    </w:p>
    <w:p w:rsidRPr="00886ACC" w:rsidR="00886ACC" w:rsidP="003245FC" w:rsidRDefault="00886ACC" w14:paraId="51F29753" w14:textId="4BE54FEB">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rsidRPr="00886ACC" w:rsidR="00886ACC" w:rsidP="003245FC" w:rsidRDefault="00886ACC" w14:paraId="62A435EC" w14:textId="77777777">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rsidRPr="00886ACC" w:rsidR="00886ACC" w:rsidP="003245FC" w:rsidRDefault="00886ACC" w14:paraId="50B598B8" w14:textId="77777777">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rsidRPr="00886ACC" w:rsidR="00886ACC" w:rsidP="003245FC" w:rsidRDefault="00886ACC" w14:paraId="61B09997" w14:textId="77777777">
      <w:pPr>
        <w:jc w:val="both"/>
        <w:rPr>
          <w:rFonts w:asciiTheme="minorHAnsi" w:hAnsiTheme="minorHAnsi" w:cstheme="minorHAnsi"/>
          <w:sz w:val="22"/>
          <w:szCs w:val="22"/>
        </w:rPr>
      </w:pPr>
    </w:p>
    <w:p w:rsidRPr="00886ACC" w:rsidR="00886ACC" w:rsidP="003245FC" w:rsidRDefault="00886ACC" w14:paraId="4F013263" w14:textId="77777777">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rsidRPr="00886ACC" w:rsidR="00886ACC" w:rsidP="003245FC" w:rsidRDefault="00886ACC" w14:paraId="7BF6D574" w14:textId="77777777">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Pr="00886ACC" w:rsidR="00886ACC" w:rsidP="003245FC" w:rsidRDefault="00886ACC" w14:paraId="4767CD02" w14:textId="77777777">
      <w:pPr>
        <w:jc w:val="both"/>
        <w:rPr>
          <w:rFonts w:asciiTheme="minorHAnsi" w:hAnsiTheme="minorHAnsi" w:cstheme="minorHAnsi"/>
          <w:sz w:val="22"/>
          <w:szCs w:val="22"/>
        </w:rPr>
      </w:pPr>
    </w:p>
    <w:p w:rsidRPr="00886ACC" w:rsidR="00886ACC" w:rsidP="00886ACC" w:rsidRDefault="00886ACC" w14:paraId="7430A7F4" w14:textId="77777777">
      <w:pPr>
        <w:rPr>
          <w:rFonts w:asciiTheme="minorHAnsi" w:hAnsiTheme="minorHAnsi" w:cstheme="minorHAnsi"/>
          <w:sz w:val="22"/>
          <w:szCs w:val="22"/>
        </w:rPr>
      </w:pPr>
    </w:p>
    <w:p w:rsidRPr="00E65421" w:rsidR="00E65421" w:rsidP="00E65421" w:rsidRDefault="00E65421" w14:paraId="72D3BD04" w14:textId="77777777">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rsidRPr="00886ACC" w:rsidR="00886ACC" w:rsidP="00886ACC" w:rsidRDefault="00886ACC" w14:paraId="16CD36A1" w14:textId="77777777">
      <w:pPr>
        <w:rPr>
          <w:rFonts w:asciiTheme="minorHAnsi" w:hAnsiTheme="minorHAnsi" w:cstheme="minorHAnsi"/>
          <w:sz w:val="22"/>
          <w:szCs w:val="22"/>
        </w:rPr>
      </w:pPr>
    </w:p>
    <w:p w:rsidRPr="00886ACC" w:rsidR="00886ACC" w:rsidP="00886ACC" w:rsidRDefault="00886ACC" w14:paraId="59B577E2" w14:textId="77777777">
      <w:pPr>
        <w:rPr>
          <w:rFonts w:asciiTheme="minorHAnsi" w:hAnsiTheme="minorHAnsi" w:cstheme="minorHAnsi"/>
          <w:sz w:val="22"/>
          <w:szCs w:val="22"/>
        </w:rPr>
      </w:pPr>
    </w:p>
    <w:p w:rsidRPr="00886ACC" w:rsidR="00886ACC" w:rsidP="00886ACC" w:rsidRDefault="00886ACC" w14:paraId="21C4F830" w14:textId="77777777">
      <w:pPr>
        <w:rPr>
          <w:rFonts w:asciiTheme="minorHAnsi" w:hAnsiTheme="minorHAnsi" w:cstheme="minorHAnsi"/>
          <w:sz w:val="22"/>
          <w:szCs w:val="22"/>
        </w:rPr>
      </w:pPr>
    </w:p>
    <w:p w:rsidR="008610E1" w:rsidP="00886ACC" w:rsidRDefault="008610E1" w14:paraId="73F30051" w14:textId="77777777">
      <w:pPr>
        <w:rPr>
          <w:rFonts w:asciiTheme="minorHAnsi" w:hAnsiTheme="minorHAnsi" w:cstheme="minorHAnsi"/>
          <w:sz w:val="22"/>
          <w:szCs w:val="22"/>
        </w:rPr>
      </w:pPr>
    </w:p>
    <w:p w:rsidR="008610E1" w:rsidP="00886ACC" w:rsidRDefault="008610E1" w14:paraId="1ED66E27" w14:textId="77777777">
      <w:pPr>
        <w:rPr>
          <w:rFonts w:asciiTheme="minorHAnsi" w:hAnsiTheme="minorHAnsi" w:cstheme="minorHAnsi"/>
          <w:sz w:val="22"/>
          <w:szCs w:val="22"/>
        </w:rPr>
      </w:pPr>
    </w:p>
    <w:p w:rsidR="008610E1" w:rsidP="00886ACC" w:rsidRDefault="008610E1" w14:paraId="4A8937EE" w14:textId="77777777">
      <w:pPr>
        <w:rPr>
          <w:rFonts w:asciiTheme="minorHAnsi" w:hAnsiTheme="minorHAnsi" w:cstheme="minorHAnsi"/>
          <w:sz w:val="22"/>
          <w:szCs w:val="22"/>
        </w:rPr>
      </w:pPr>
    </w:p>
    <w:p w:rsidR="008610E1" w:rsidP="00886ACC" w:rsidRDefault="008610E1" w14:paraId="0C6815FC" w14:textId="77777777">
      <w:pPr>
        <w:rPr>
          <w:rFonts w:asciiTheme="minorHAnsi" w:hAnsiTheme="minorHAnsi" w:cstheme="minorHAnsi"/>
          <w:sz w:val="22"/>
          <w:szCs w:val="22"/>
        </w:rPr>
      </w:pPr>
    </w:p>
    <w:p w:rsidR="008610E1" w:rsidP="00886ACC" w:rsidRDefault="008610E1" w14:paraId="3912DDB1" w14:textId="77777777">
      <w:pPr>
        <w:rPr>
          <w:rFonts w:asciiTheme="minorHAnsi" w:hAnsiTheme="minorHAnsi" w:cstheme="minorHAnsi"/>
          <w:sz w:val="22"/>
          <w:szCs w:val="22"/>
        </w:rPr>
      </w:pPr>
    </w:p>
    <w:p w:rsidRPr="00886ACC" w:rsidR="00886ACC" w:rsidP="00886ACC" w:rsidRDefault="00886ACC" w14:paraId="1C72102C" w14:textId="10201002">
      <w:pPr>
        <w:rPr>
          <w:rFonts w:asciiTheme="minorHAnsi" w:hAnsiTheme="minorHAnsi" w:cstheme="minorHAnsi"/>
          <w:sz w:val="22"/>
          <w:szCs w:val="22"/>
        </w:rPr>
      </w:pPr>
      <w:r w:rsidRPr="00886ACC">
        <w:rPr>
          <w:rFonts w:asciiTheme="minorHAnsi" w:hAnsiTheme="minorHAnsi" w:cstheme="minorHAnsi"/>
          <w:sz w:val="22"/>
          <w:szCs w:val="22"/>
        </w:rPr>
        <w:t>NOTA BENE:</w:t>
      </w:r>
    </w:p>
    <w:p w:rsidRPr="00886ACC" w:rsidR="00886ACC" w:rsidP="00886ACC" w:rsidRDefault="00886ACC" w14:paraId="5EE32D71" w14:textId="77777777">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rsidRPr="00886ACC" w:rsidR="00886ACC" w:rsidP="00886ACC" w:rsidRDefault="00886ACC" w14:paraId="4C533080" w14:textId="77777777">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rsidRPr="00886ACC" w:rsidR="00886ACC" w:rsidP="00886ACC" w:rsidRDefault="00886ACC" w14:paraId="2E788048" w14:textId="77777777">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rsidRPr="00886ACC" w:rsidR="00886ACC" w:rsidP="00886ACC" w:rsidRDefault="00886ACC" w14:paraId="5FDE2591" w14:textId="77777777">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rsidRPr="00886ACC" w:rsidR="00886ACC" w:rsidP="00886ACC" w:rsidRDefault="00886ACC" w14:paraId="68541C97" w14:textId="77777777">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rsidRPr="00886ACC" w:rsidR="00886ACC" w:rsidP="00886ACC" w:rsidRDefault="00886ACC" w14:paraId="7DD9C2CA" w14:textId="77777777">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rsidRPr="00886ACC" w:rsidR="00886ACC" w:rsidP="00886ACC" w:rsidRDefault="00886ACC" w14:paraId="2612BBD7" w14:textId="77777777">
      <w:pPr>
        <w:rPr>
          <w:rFonts w:asciiTheme="minorHAnsi" w:hAnsiTheme="minorHAnsi" w:cstheme="minorHAnsi"/>
          <w:sz w:val="22"/>
          <w:szCs w:val="22"/>
        </w:rPr>
      </w:pPr>
    </w:p>
    <w:p w:rsidRPr="00E65421" w:rsidR="004D2931" w:rsidRDefault="004D2931" w14:paraId="7438E948" w14:textId="30F0CF33">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rsidRPr="00E65421" w:rsidR="00907EF6" w:rsidP="00907EF6" w:rsidRDefault="00E65421" w14:paraId="42A0C993" w14:textId="77777777">
      <w:pPr>
        <w:jc w:val="both"/>
        <w:rPr>
          <w:rFonts w:ascii="Calibri" w:hAnsi="Calibri" w:eastAsia="Calibri" w:cs="Calibri"/>
          <w:sz w:val="22"/>
          <w:szCs w:val="22"/>
        </w:rPr>
      </w:pPr>
      <w:r w:rsidRPr="00886ACC">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DELLA FORNITURA </w:t>
      </w:r>
      <w:r w:rsidRPr="0C020735" w:rsidR="00907EF6">
        <w:rPr>
          <w:rFonts w:asciiTheme="minorHAnsi" w:hAnsiTheme="minorHAnsi" w:cstheme="minorBidi"/>
          <w:sz w:val="22"/>
          <w:szCs w:val="22"/>
        </w:rPr>
        <w:t>DI UNA SERIE DI PIATTAFORME DI CALCOLO AD ALTA PRESTAZIONE CON CARATTERISTICHE DIVERSE NELL’AMBITO DEL PIANO NAZIONALE RIPRESA E RESILIENZA (PNRR) MISSIONE 4 COMPONENTE 2 INVESTIMENTO 3.1 PROGETTO EMM</w:t>
      </w:r>
      <w:r w:rsidR="00907EF6">
        <w:rPr>
          <w:rFonts w:asciiTheme="minorHAnsi" w:hAnsiTheme="minorHAnsi" w:cstheme="minorBidi"/>
          <w:sz w:val="22"/>
          <w:szCs w:val="22"/>
        </w:rPr>
        <w:t xml:space="preserve"> </w:t>
      </w:r>
      <w:r w:rsidRPr="00907EF6" w:rsidR="00907EF6">
        <w:rPr>
          <w:rFonts w:asciiTheme="minorHAnsi" w:hAnsiTheme="minorHAnsi" w:cstheme="minorBidi"/>
          <w:sz w:val="22"/>
          <w:szCs w:val="22"/>
        </w:rPr>
        <w:t>FINANZIATO DALL’UNIONE EUROPEA NEXTGENERATIONEU</w:t>
      </w:r>
      <w:r w:rsidRPr="0C020735" w:rsidR="00907EF6">
        <w:rPr>
          <w:rFonts w:asciiTheme="minorHAnsi" w:hAnsiTheme="minorHAnsi" w:cstheme="minorBidi"/>
          <w:sz w:val="22"/>
          <w:szCs w:val="22"/>
        </w:rPr>
        <w:t xml:space="preserve"> CUP C53C22000870006 </w:t>
      </w:r>
      <w:r w:rsidRPr="00907EF6" w:rsidR="00907EF6">
        <w:rPr>
          <w:rFonts w:asciiTheme="minorHAnsi" w:hAnsiTheme="minorHAnsi" w:cstheme="minorBidi"/>
          <w:b/>
          <w:bCs/>
          <w:color w:val="FF0000"/>
          <w:sz w:val="22"/>
          <w:szCs w:val="22"/>
          <w:highlight w:val="yellow"/>
        </w:rPr>
        <w:t>CIG XXXXXXXX</w:t>
      </w:r>
    </w:p>
    <w:p w:rsidRPr="00886ACC" w:rsidR="00E65421" w:rsidP="00886ACC" w:rsidRDefault="00E65421" w14:paraId="08EA5C32" w14:textId="77777777">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Pr="00886ACC" w:rsidR="00886ACC" w:rsidTr="0077578C" w14:paraId="06253D47" w14:textId="77777777">
        <w:trPr>
          <w:jc w:val="center"/>
        </w:trPr>
        <w:tc>
          <w:tcPr>
            <w:tcW w:w="2918" w:type="dxa"/>
            <w:gridSpan w:val="2"/>
          </w:tcPr>
          <w:p w:rsidRPr="00886ACC" w:rsidR="00886ACC" w:rsidP="00886ACC" w:rsidRDefault="00886ACC" w14:paraId="6E9E18D1" w14:textId="77777777">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rsidRPr="00886ACC" w:rsidR="00886ACC" w:rsidP="00886ACC" w:rsidRDefault="00886ACC" w14:paraId="422AFC7E" w14:textId="77777777">
            <w:pPr>
              <w:rPr>
                <w:rFonts w:asciiTheme="minorHAnsi" w:hAnsiTheme="minorHAnsi" w:cstheme="minorHAnsi"/>
                <w:bCs/>
                <w:i/>
                <w:iCs/>
                <w:sz w:val="22"/>
                <w:szCs w:val="22"/>
              </w:rPr>
            </w:pPr>
          </w:p>
        </w:tc>
      </w:tr>
      <w:tr w:rsidRPr="00886ACC" w:rsidR="00886ACC" w:rsidTr="0077578C" w14:paraId="301E0DB0" w14:textId="77777777">
        <w:trPr>
          <w:jc w:val="center"/>
        </w:trPr>
        <w:tc>
          <w:tcPr>
            <w:tcW w:w="2918" w:type="dxa"/>
            <w:gridSpan w:val="2"/>
          </w:tcPr>
          <w:p w:rsidRPr="00886ACC" w:rsidR="00886ACC" w:rsidP="00886ACC" w:rsidRDefault="00886ACC" w14:paraId="5DAC758D" w14:textId="77777777">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rsidRPr="00886ACC" w:rsidR="00886ACC" w:rsidP="00886ACC" w:rsidRDefault="00886ACC" w14:paraId="3C269B3B" w14:textId="77777777">
            <w:pPr>
              <w:rPr>
                <w:rFonts w:asciiTheme="minorHAnsi" w:hAnsiTheme="minorHAnsi" w:cstheme="minorHAnsi"/>
                <w:bCs/>
                <w:i/>
                <w:iCs/>
                <w:sz w:val="22"/>
                <w:szCs w:val="22"/>
              </w:rPr>
            </w:pPr>
          </w:p>
        </w:tc>
      </w:tr>
      <w:tr w:rsidRPr="00886ACC" w:rsidR="00886ACC" w:rsidTr="0077578C" w14:paraId="710C7C43" w14:textId="77777777">
        <w:trPr>
          <w:jc w:val="center"/>
        </w:trPr>
        <w:tc>
          <w:tcPr>
            <w:tcW w:w="7926" w:type="dxa"/>
            <w:gridSpan w:val="3"/>
          </w:tcPr>
          <w:p w:rsidRPr="00886ACC" w:rsidR="00886ACC" w:rsidP="00886ACC" w:rsidRDefault="00886ACC" w14:paraId="0BFFD7F5" w14:textId="77777777">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Pr="00886ACC" w:rsidR="00886ACC" w:rsidTr="0077578C" w14:paraId="066D45F0" w14:textId="77777777">
        <w:trPr>
          <w:jc w:val="center"/>
        </w:trPr>
        <w:tc>
          <w:tcPr>
            <w:tcW w:w="562" w:type="dxa"/>
          </w:tcPr>
          <w:p w:rsidRPr="00886ACC" w:rsidR="00886ACC" w:rsidP="00886ACC" w:rsidRDefault="00886ACC" w14:paraId="07080144" w14:textId="77777777">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rsidRPr="00886ACC" w:rsidR="00886ACC" w:rsidP="00886ACC" w:rsidRDefault="00886ACC" w14:paraId="592548F8" w14:textId="77777777">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Pr="00886ACC" w:rsidR="00886ACC" w:rsidTr="0077578C" w14:paraId="230F85A1" w14:textId="77777777">
        <w:trPr>
          <w:jc w:val="center"/>
        </w:trPr>
        <w:tc>
          <w:tcPr>
            <w:tcW w:w="562" w:type="dxa"/>
          </w:tcPr>
          <w:p w:rsidRPr="00886ACC" w:rsidR="00886ACC" w:rsidP="00886ACC" w:rsidRDefault="00886ACC" w14:paraId="2920B49F" w14:textId="77777777">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rsidRPr="00886ACC" w:rsidR="00886ACC" w:rsidP="00886ACC" w:rsidRDefault="00886ACC" w14:paraId="66BE0696" w14:textId="77777777">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Pr="00886ACC" w:rsidR="00886ACC" w:rsidTr="0077578C" w14:paraId="1C79F82F" w14:textId="77777777">
        <w:trPr>
          <w:jc w:val="center"/>
        </w:trPr>
        <w:tc>
          <w:tcPr>
            <w:tcW w:w="2918" w:type="dxa"/>
            <w:gridSpan w:val="2"/>
          </w:tcPr>
          <w:p w:rsidRPr="00886ACC" w:rsidR="00886ACC" w:rsidP="00886ACC" w:rsidRDefault="00886ACC" w14:paraId="258642DD" w14:textId="77777777">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rsidRPr="00886ACC" w:rsidR="00886ACC" w:rsidP="00886ACC" w:rsidRDefault="00886ACC" w14:paraId="2ABFD5CE" w14:textId="77777777">
            <w:pPr>
              <w:rPr>
                <w:rFonts w:asciiTheme="minorHAnsi" w:hAnsiTheme="minorHAnsi" w:cstheme="minorHAnsi"/>
                <w:bCs/>
                <w:i/>
                <w:iCs/>
                <w:sz w:val="22"/>
                <w:szCs w:val="22"/>
              </w:rPr>
            </w:pPr>
          </w:p>
        </w:tc>
      </w:tr>
    </w:tbl>
    <w:p w:rsidR="00E65421" w:rsidP="00886ACC" w:rsidRDefault="00E65421" w14:paraId="7EAED30D" w14:textId="77777777">
      <w:pPr>
        <w:rPr>
          <w:rFonts w:asciiTheme="minorHAnsi" w:hAnsiTheme="minorHAnsi" w:cstheme="minorHAnsi"/>
          <w:sz w:val="22"/>
          <w:szCs w:val="22"/>
        </w:rPr>
      </w:pPr>
    </w:p>
    <w:p w:rsidRPr="00886ACC" w:rsidR="00886ACC" w:rsidP="00E65421" w:rsidRDefault="00886ACC" w14:paraId="0E32ED55" w14:textId="33D14773">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Pr="00886ACC" w:rsidR="00886ACC" w:rsidP="00886ACC" w:rsidRDefault="00886ACC" w14:paraId="52C78994" w14:textId="77777777">
      <w:pPr>
        <w:rPr>
          <w:rFonts w:asciiTheme="minorHAnsi" w:hAnsiTheme="minorHAnsi" w:cstheme="minorHAnsi"/>
          <w:sz w:val="22"/>
          <w:szCs w:val="22"/>
          <w:u w:val="single"/>
        </w:rPr>
      </w:pPr>
    </w:p>
    <w:p w:rsidRPr="00886ACC" w:rsidR="00886ACC" w:rsidP="00E65421" w:rsidRDefault="00886ACC" w14:paraId="4BF5D958" w14:textId="21DF9E8B">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rsidRPr="00886ACC" w:rsidR="00886ACC" w:rsidP="00886ACC" w:rsidRDefault="00886ACC" w14:paraId="319FD1FF" w14:textId="77777777">
      <w:pPr>
        <w:rPr>
          <w:rFonts w:asciiTheme="minorHAnsi" w:hAnsiTheme="minorHAnsi" w:cstheme="minorHAnsi"/>
          <w:sz w:val="22"/>
          <w:szCs w:val="22"/>
        </w:rPr>
      </w:pPr>
    </w:p>
    <w:p w:rsidRPr="00886ACC" w:rsidR="00886ACC" w:rsidP="00DA319D" w:rsidRDefault="00886ACC" w14:paraId="5B47F2FC" w14:textId="77777777">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rsidRPr="00907EF6" w:rsidR="00886ACC" w:rsidP="00DA319D" w:rsidRDefault="00886ACC" w14:paraId="5901BAF8" w14:textId="5F3E83A2">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rsidRPr="00886ACC" w:rsidR="00886ACC" w:rsidP="00DA319D" w:rsidRDefault="00DA319D" w14:paraId="59636D82" w14:textId="6257A162">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rsidRPr="00886ACC" w:rsidR="00886ACC" w:rsidP="00DA319D" w:rsidRDefault="00886ACC" w14:paraId="566D09F0" w14:textId="77777777">
      <w:pPr>
        <w:jc w:val="both"/>
        <w:rPr>
          <w:rFonts w:asciiTheme="minorHAnsi" w:hAnsiTheme="minorHAnsi" w:cstheme="minorHAnsi"/>
          <w:sz w:val="22"/>
          <w:szCs w:val="22"/>
        </w:rPr>
      </w:pPr>
    </w:p>
    <w:p w:rsidRPr="00886ACC" w:rsidR="00886ACC" w:rsidP="00DA319D" w:rsidRDefault="00886ACC" w14:paraId="302323BD" w14:textId="77777777">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rsidRPr="00886ACC" w:rsidR="00886ACC" w:rsidP="00DA319D" w:rsidRDefault="00886ACC" w14:paraId="4F1EE48C" w14:textId="77777777">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rsidRPr="00886ACC" w:rsidR="00886ACC" w:rsidP="00DA319D" w:rsidRDefault="00886ACC" w14:paraId="6F32B55C" w14:textId="77777777">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7267AF" w:rsidP="00886ACC" w:rsidRDefault="007267AF" w14:paraId="7B61AC6A" w14:textId="77777777">
      <w:pPr>
        <w:rPr>
          <w:rFonts w:asciiTheme="minorHAnsi" w:hAnsiTheme="minorHAnsi" w:cstheme="minorHAnsi"/>
          <w:sz w:val="22"/>
          <w:szCs w:val="22"/>
        </w:rPr>
      </w:pPr>
    </w:p>
    <w:p w:rsidRPr="00886ACC" w:rsidR="00886ACC" w:rsidP="00886ACC" w:rsidRDefault="00886ACC" w14:paraId="32E3313C" w14:textId="0AAF1FC0">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 xml:space="preserve">                      Firma</w:t>
      </w:r>
    </w:p>
    <w:p w:rsidRPr="00886ACC" w:rsidR="00886ACC" w:rsidP="00886ACC" w:rsidRDefault="00886ACC" w14:paraId="50E4A516" w14:textId="77777777">
      <w:pPr>
        <w:rPr>
          <w:rFonts w:asciiTheme="minorHAnsi" w:hAnsiTheme="minorHAnsi" w:cstheme="minorHAnsi"/>
          <w:sz w:val="22"/>
          <w:szCs w:val="22"/>
        </w:rPr>
      </w:pPr>
    </w:p>
    <w:p w:rsidRPr="00886ACC" w:rsidR="00886ACC" w:rsidP="00886ACC" w:rsidRDefault="00886ACC" w14:paraId="6E9E121C" w14:textId="77777777">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rsidRPr="00E65421" w:rsidR="00F63776" w:rsidP="00886ACC" w:rsidRDefault="00886ACC" w14:paraId="2CE81F97" w14:textId="7C4CC16E">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sectPr w:rsidRPr="00E65421" w:rsidR="00F63776" w:rsidSect="001A498B">
      <w:headerReference w:type="even" r:id="rId11"/>
      <w:headerReference w:type="default" r:id="rId12"/>
      <w:footerReference w:type="even" r:id="rId13"/>
      <w:footerReference w:type="default" r:id="rId14"/>
      <w:headerReference w:type="first" r:id="rId15"/>
      <w:footerReference w:type="first" r:id="rId16"/>
      <w:pgSz w:w="11906" w:h="16838" w:orient="portrait"/>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498B" w:rsidP="004B17AF" w:rsidRDefault="001A498B" w14:paraId="79566939" w14:textId="77777777">
      <w:r>
        <w:separator/>
      </w:r>
    </w:p>
  </w:endnote>
  <w:endnote w:type="continuationSeparator" w:id="0">
    <w:p w:rsidR="001A498B" w:rsidP="004B17AF" w:rsidRDefault="001A498B" w14:paraId="0B3E36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AC3" w:rsidRDefault="001B2AC3" w14:paraId="1067779C"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000B2B18" w:rsidRDefault="001B2AC3" w14:paraId="40DA9765" w14:textId="05239E61">
    <w:pPr>
      <w:pStyle w:val="Pidipagina"/>
    </w:pPr>
    <w:r>
      <w:rPr>
        <w:noProof/>
      </w:rPr>
      <w:drawing>
        <wp:anchor distT="0" distB="0" distL="114300" distR="114300" simplePos="0" relativeHeight="251658240" behindDoc="1" locked="0" layoutInCell="1" allowOverlap="1" wp14:anchorId="731C86D3" wp14:editId="050A37CA">
          <wp:simplePos x="0" y="0"/>
          <wp:positionH relativeFrom="column">
            <wp:posOffset>5330527</wp:posOffset>
          </wp:positionH>
          <wp:positionV relativeFrom="paragraph">
            <wp:posOffset>-106409</wp:posOffset>
          </wp:positionV>
          <wp:extent cx="610870" cy="61087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M_20230720_02_giallo.png"/>
                  <pic:cNvPicPr/>
                </pic:nvPicPr>
                <pic:blipFill>
                  <a:blip r:embed="rId1">
                    <a:extLst>
                      <a:ext uri="{28A0092B-C50C-407E-A947-70E740481C1C}">
                        <a14:useLocalDpi xmlns:a14="http://schemas.microsoft.com/office/drawing/2010/main" val="0"/>
                      </a:ext>
                    </a:extLst>
                  </a:blip>
                  <a:stretch>
                    <a:fillRect/>
                  </a:stretch>
                </pic:blipFill>
                <pic:spPr>
                  <a:xfrm>
                    <a:off x="0" y="0"/>
                    <a:ext cx="610870" cy="6108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7F3706E" wp14:editId="212CF372">
          <wp:simplePos x="0" y="0"/>
          <wp:positionH relativeFrom="column">
            <wp:posOffset>0</wp:posOffset>
          </wp:positionH>
          <wp:positionV relativeFrom="paragraph">
            <wp:posOffset>0</wp:posOffset>
          </wp:positionV>
          <wp:extent cx="2086610" cy="474980"/>
          <wp:effectExtent l="0" t="0" r="0" b="0"/>
          <wp:wrapNone/>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stretch>
                    <a:fillRect/>
                  </a:stretch>
                </pic:blipFill>
                <pic:spPr>
                  <a:xfrm>
                    <a:off x="0" y="0"/>
                    <a:ext cx="2086610" cy="4749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1" locked="0" layoutInCell="1" allowOverlap="1" wp14:anchorId="54841AD4" wp14:editId="49A12D34">
              <wp:simplePos x="0" y="0"/>
              <wp:positionH relativeFrom="column">
                <wp:posOffset>2548255</wp:posOffset>
              </wp:positionH>
              <wp:positionV relativeFrom="paragraph">
                <wp:posOffset>90170</wp:posOffset>
              </wp:positionV>
              <wp:extent cx="1892300" cy="384810"/>
              <wp:effectExtent l="0" t="0" r="0" b="0"/>
              <wp:wrapNone/>
              <wp:docPr id="875988599" name="Casella di testo 1"/>
              <wp:cNvGraphicFramePr/>
              <a:graphic xmlns:a="http://schemas.openxmlformats.org/drawingml/2006/main">
                <a:graphicData uri="http://schemas.microsoft.com/office/word/2010/wordprocessingShape">
                  <wps:wsp>
                    <wps:cNvSpPr txBox="1"/>
                    <wps:spPr>
                      <a:xfrm>
                        <a:off x="0" y="0"/>
                        <a:ext cx="1892300" cy="384810"/>
                      </a:xfrm>
                      <a:prstGeom prst="rect">
                        <a:avLst/>
                      </a:prstGeom>
                      <a:solidFill>
                        <a:schemeClr val="lt1"/>
                      </a:solidFill>
                      <a:ln w="6350">
                        <a:noFill/>
                      </a:ln>
                    </wps:spPr>
                    <wps:txbx>
                      <w:txbxContent>
                        <w:p w:rsidRPr="001B2AC3" w:rsidR="001B2AC3" w:rsidP="001B2AC3" w:rsidRDefault="001B2AC3" w14:paraId="61343C47" w14:textId="77777777">
                          <w:pPr>
                            <w:jc w:val="center"/>
                            <w:rPr>
                              <w:rFonts w:asciiTheme="minorHAnsi" w:hAnsiTheme="minorHAnsi" w:cstheme="minorHAnsi"/>
                              <w:sz w:val="16"/>
                            </w:rPr>
                          </w:pPr>
                          <w:r w:rsidRPr="001B2AC3">
                            <w:rPr>
                              <w:rFonts w:asciiTheme="minorHAnsi" w:hAnsiTheme="minorHAnsi" w:cstheme="minorHAnsi"/>
                              <w:sz w:val="16"/>
                            </w:rPr>
                            <w:t>C.F. 80054330586 – P.IVA 02118311006</w:t>
                          </w:r>
                        </w:p>
                        <w:p w:rsidRPr="001B2AC3" w:rsidR="001B2AC3" w:rsidP="001B2AC3" w:rsidRDefault="001B2AC3" w14:paraId="2BF94B5B" w14:textId="77777777">
                          <w:pPr>
                            <w:jc w:val="center"/>
                            <w:rPr>
                              <w:rFonts w:asciiTheme="minorHAnsi" w:hAnsiTheme="minorHAnsi" w:cstheme="minorHAnsi"/>
                              <w:sz w:val="16"/>
                            </w:rPr>
                          </w:pPr>
                          <w:r w:rsidRPr="001B2AC3">
                            <w:rPr>
                              <w:rFonts w:asciiTheme="minorHAnsi" w:hAnsiTheme="minorHAnsi" w:cstheme="min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17F6B98">
            <v:shapetype id="_x0000_t202" coordsize="21600,21600" o:spt="202" path="m,l,21600r21600,l21600,xe" w14:anchorId="54841AD4">
              <v:stroke joinstyle="miter"/>
              <v:path gradientshapeok="t" o:connecttype="rect"/>
            </v:shapetype>
            <v:shape id="Casella di testo 1" style="position:absolute;margin-left:200.65pt;margin-top:7.1pt;width:149pt;height:3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">
              <v:textbox>
                <w:txbxContent>
                  <w:p w:rsidRPr="001B2AC3" w:rsidR="001B2AC3" w:rsidP="001B2AC3" w:rsidRDefault="001B2AC3" w14:paraId="42A06E51" w14:textId="77777777">
                    <w:pPr>
                      <w:jc w:val="center"/>
                      <w:rPr>
                        <w:rFonts w:asciiTheme="minorHAnsi" w:hAnsiTheme="minorHAnsi" w:cstheme="minorHAnsi"/>
                        <w:sz w:val="16"/>
                      </w:rPr>
                    </w:pPr>
                    <w:r w:rsidRPr="001B2AC3">
                      <w:rPr>
                        <w:rFonts w:asciiTheme="minorHAnsi" w:hAnsiTheme="minorHAnsi" w:cstheme="minorHAnsi"/>
                        <w:sz w:val="16"/>
                      </w:rPr>
                      <w:t>C.F. 80054330586 – P.IVA 02118311006</w:t>
                    </w:r>
                  </w:p>
                  <w:p w:rsidRPr="001B2AC3" w:rsidR="001B2AC3" w:rsidP="001B2AC3" w:rsidRDefault="001B2AC3" w14:paraId="203C72E1" w14:textId="77777777">
                    <w:pPr>
                      <w:jc w:val="center"/>
                      <w:rPr>
                        <w:rFonts w:asciiTheme="minorHAnsi" w:hAnsiTheme="minorHAnsi" w:cstheme="minorHAnsi"/>
                        <w:sz w:val="16"/>
                      </w:rPr>
                    </w:pPr>
                    <w:r w:rsidRPr="001B2AC3">
                      <w:rPr>
                        <w:rFonts w:asciiTheme="minorHAnsi" w:hAnsiTheme="minorHAnsi" w:cstheme="minorHAnsi"/>
                        <w:sz w:val="16"/>
                      </w:rPr>
                      <w:t>PEC: protocollo.ibe@pec.cnr.it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AC3" w:rsidRDefault="001B2AC3" w14:paraId="09CF0AC6"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498B" w:rsidP="004B17AF" w:rsidRDefault="001A498B" w14:paraId="23A2A275" w14:textId="77777777">
      <w:r>
        <w:separator/>
      </w:r>
    </w:p>
  </w:footnote>
  <w:footnote w:type="continuationSeparator" w:id="0">
    <w:p w:rsidR="001A498B" w:rsidP="004B17AF" w:rsidRDefault="001A498B" w14:paraId="5D8B60B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AC3" w:rsidRDefault="001B2AC3" w14:paraId="2FFDBA57"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0B2B18" w:rsidP="000B2B18" w:rsidRDefault="000B2B18" w14:paraId="4B46B076" w14:textId="185C76E0">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AC3" w:rsidRDefault="001B2AC3" w14:paraId="5E8AFE7E"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hint="default" w:ascii="Arial" w:hAnsi="Arial" w:eastAsia="Arial" w:cs="Arial"/>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hint="default" w:ascii="Arial" w:hAnsi="Arial" w:eastAsia="Arial"/>
        <w:color w:val="3B3B3B"/>
        <w:w w:val="105"/>
        <w:sz w:val="22"/>
        <w:szCs w:val="22"/>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80661623">
    <w:abstractNumId w:val="5"/>
  </w:num>
  <w:num w:numId="2" w16cid:durableId="971984331">
    <w:abstractNumId w:val="9"/>
  </w:num>
  <w:num w:numId="3" w16cid:durableId="675156864">
    <w:abstractNumId w:val="6"/>
  </w:num>
  <w:num w:numId="4" w16cid:durableId="1415861303">
    <w:abstractNumId w:val="1"/>
  </w:num>
  <w:num w:numId="5" w16cid:durableId="713970791">
    <w:abstractNumId w:val="0"/>
  </w:num>
  <w:num w:numId="6" w16cid:durableId="2021882191">
    <w:abstractNumId w:val="2"/>
  </w:num>
  <w:num w:numId="7" w16cid:durableId="1791973217">
    <w:abstractNumId w:val="4"/>
  </w:num>
  <w:num w:numId="8" w16cid:durableId="1268974167">
    <w:abstractNumId w:val="8"/>
  </w:num>
  <w:num w:numId="9" w16cid:durableId="1223904057">
    <w:abstractNumId w:val="7"/>
  </w:num>
  <w:num w:numId="10" w16cid:durableId="1287195407">
    <w:abstractNumId w:val="3"/>
  </w:num>
  <w:num w:numId="11" w16cid:durableId="487210855">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0"/>
  <w:activeWritingStyle w:lang="it-IT" w:vendorID="64" w:dllVersion="0" w:nlCheck="1" w:checkStyle="0" w:appName="MSWord"/>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A498B"/>
    <w:rsid w:val="001B23A5"/>
    <w:rsid w:val="001B2AC3"/>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523A71"/>
    <w:rsid w:val="005411B4"/>
    <w:rsid w:val="005934B3"/>
    <w:rsid w:val="005A2BDC"/>
    <w:rsid w:val="005C4C7B"/>
    <w:rsid w:val="005E5729"/>
    <w:rsid w:val="005F2D81"/>
    <w:rsid w:val="0061371C"/>
    <w:rsid w:val="00615412"/>
    <w:rsid w:val="00620E5C"/>
    <w:rsid w:val="00642B50"/>
    <w:rsid w:val="00664E17"/>
    <w:rsid w:val="006720F2"/>
    <w:rsid w:val="00673FB9"/>
    <w:rsid w:val="0067639A"/>
    <w:rsid w:val="0069496A"/>
    <w:rsid w:val="00700D46"/>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93259"/>
    <w:rsid w:val="008C030F"/>
    <w:rsid w:val="008F38C0"/>
    <w:rsid w:val="00907EF6"/>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26B8C"/>
    <w:rsid w:val="00B33B77"/>
    <w:rsid w:val="00B51BE3"/>
    <w:rsid w:val="00B762DB"/>
    <w:rsid w:val="00BD6C92"/>
    <w:rsid w:val="00C10ED8"/>
    <w:rsid w:val="00C13CFD"/>
    <w:rsid w:val="00C1520A"/>
    <w:rsid w:val="00C85559"/>
    <w:rsid w:val="00CA6580"/>
    <w:rsid w:val="00CE25B1"/>
    <w:rsid w:val="00CE6482"/>
    <w:rsid w:val="00D2682A"/>
    <w:rsid w:val="00D426E3"/>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 w:val="0C020735"/>
    <w:rsid w:val="28ED7B81"/>
    <w:rsid w:val="44662F26"/>
    <w:rsid w:val="4C80E6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styleId="TestonotaapidipaginaCarattere" w:customStyle="1">
    <w:name w:val="Testo nota a piè di pagina Carattere"/>
    <w:basedOn w:val="Carpredefinitoparagrafo"/>
    <w:link w:val="Testonotaapidipagina"/>
    <w:uiPriority w:val="99"/>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styleId="PidipaginaCarattere" w:customStyle="1">
    <w:name w:val="Piè di pagina Carattere"/>
    <w:basedOn w:val="Carpredefinitoparagrafo"/>
    <w:link w:val="Pidipagina"/>
    <w:uiPriority w:val="99"/>
    <w:rsid w:val="000B2B18"/>
    <w:rPr>
      <w:rFonts w:ascii="Times New Roman" w:hAnsi="Times New Roman" w:eastAsia="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D53EB4BB-F901-46B0-8590-C9BC4C2DADC4}">
  <ds:schemaRefs>
    <ds:schemaRef ds:uri="http://schemas.openxmlformats.org/officeDocument/2006/bibliography"/>
  </ds:schemaRefs>
</ds:datastoreItem>
</file>

<file path=customXml/itemProps3.xml><?xml version="1.0" encoding="utf-8"?>
<ds:datastoreItem xmlns:ds="http://schemas.openxmlformats.org/officeDocument/2006/customXml" ds:itemID="{68065F25-7472-4F38-860B-1EE2E0165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Marco Campani</dc:creator>
  <keywords/>
  <dc:description/>
  <lastModifiedBy>BERNARDO ZANCHI</lastModifiedBy>
  <revision>3</revision>
  <dcterms:created xsi:type="dcterms:W3CDTF">2024-03-05T12:08:00.0000000Z</dcterms:created>
  <dcterms:modified xsi:type="dcterms:W3CDTF">2024-04-09T10:45:57.1386913Z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