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20FB7" w14:textId="77777777" w:rsidR="003C6DE9" w:rsidRPr="00FF5623" w:rsidRDefault="009472D0" w:rsidP="00FF5623">
      <w:pPr>
        <w:jc w:val="center"/>
        <w:rPr>
          <w:rFonts w:ascii="Calibri" w:hAnsi="Calibri" w:cs="Calibri"/>
          <w:b/>
          <w:bCs/>
          <w:sz w:val="22"/>
          <w:szCs w:val="22"/>
        </w:rPr>
      </w:pPr>
      <w:r w:rsidRPr="00FF5623">
        <w:rPr>
          <w:rFonts w:ascii="Calibri" w:hAnsi="Calibri" w:cs="Calibri"/>
          <w:b/>
          <w:bCs/>
          <w:sz w:val="22"/>
          <w:szCs w:val="22"/>
        </w:rPr>
        <w:t>DICHIARAZIONE SOSTITUTIVA DEL SOGGETTO AUSILIARI</w:t>
      </w:r>
      <w:r w:rsidR="00136AF7" w:rsidRPr="00FF5623">
        <w:rPr>
          <w:rFonts w:ascii="Calibri" w:hAnsi="Calibri" w:cs="Calibri"/>
          <w:b/>
          <w:bCs/>
          <w:sz w:val="22"/>
          <w:szCs w:val="22"/>
        </w:rPr>
        <w:t>O</w:t>
      </w:r>
    </w:p>
    <w:p w14:paraId="09E4A551" w14:textId="182B6658" w:rsidR="00477FCF" w:rsidRPr="00FF5623" w:rsidRDefault="009472D0" w:rsidP="00B2464E">
      <w:pPr>
        <w:jc w:val="center"/>
        <w:rPr>
          <w:rFonts w:ascii="Calibri" w:hAnsi="Calibri" w:cs="Calibri"/>
          <w:sz w:val="22"/>
          <w:szCs w:val="22"/>
        </w:rPr>
      </w:pPr>
      <w:r w:rsidRPr="00FF5623">
        <w:rPr>
          <w:rFonts w:ascii="Calibri" w:hAnsi="Calibri" w:cs="Calibri"/>
          <w:sz w:val="22"/>
          <w:szCs w:val="22"/>
        </w:rPr>
        <w:t xml:space="preserve">  </w:t>
      </w:r>
    </w:p>
    <w:p w14:paraId="72C15DD5" w14:textId="77777777" w:rsidR="00EA7E3A" w:rsidRPr="00E0232E" w:rsidRDefault="00EA7E3A" w:rsidP="00EA7E3A">
      <w:pPr>
        <w:spacing w:after="240"/>
        <w:jc w:val="both"/>
        <w:rPr>
          <w:rFonts w:ascii="Calibri" w:hAnsi="Calibri" w:cs="Calibri"/>
          <w:caps/>
          <w:sz w:val="22"/>
          <w:szCs w:val="22"/>
        </w:rPr>
      </w:pPr>
      <w:r w:rsidRPr="00E0232E">
        <w:rPr>
          <w:rFonts w:ascii="Calibri" w:hAnsi="Calibri" w:cs="Calibri"/>
          <w:caps/>
          <w:sz w:val="22"/>
          <w:szCs w:val="22"/>
        </w:rPr>
        <w:t>GARA A PROCEDURA APERTA SOPRA SOGLIA COMUNITARIA AI SENSI DELL’ART. 71 DEL D. LGS. N. 36/2023 PER L’AFFIDAMENTO DELLA FORNITURA DI N. 8 DRIFTER LAGRANGIANI E RELATIVI SENSORI INTEGRATI (LOTTO 1), E DELLO SVILUPPO E LA FORNITURA DI N. 75 ECO-ECO DRIFTER E N. 3 JOLLY SMART BUOYS (LOTTO 2), PER IL POTENZIAMENTO DELL’INFRASTRUTTURA DI RICERCA JERICO-RI, SUDDIVISA IN 2 LOTTI FUNZIONALI CON IL CRITERIO DELL’OFFERTA ECONOMICAMENTE PIÙ VANTAGGIOSA SULLA BASE DEL MIGLIOR RAPPORTO QUALITÀ/PREZZO, NELL’AMBITO DEL PIANO NAZIONALE RIPRESA E RESILIENZA (PNRR) MISSIONE 4, COMPONENTE 2 INVESTIMENTO 3.1 PROGETTO “ITINERIS” CUP B53C22002150006</w:t>
      </w:r>
    </w:p>
    <w:p w14:paraId="7F39B660" w14:textId="77777777" w:rsidR="00EA7E3A" w:rsidRPr="00E0232E" w:rsidRDefault="00EA7E3A" w:rsidP="00EA7E3A">
      <w:pPr>
        <w:jc w:val="both"/>
        <w:rPr>
          <w:rFonts w:ascii="Calibri" w:hAnsi="Calibri" w:cs="Calibri"/>
          <w:caps/>
          <w:sz w:val="22"/>
          <w:szCs w:val="22"/>
        </w:rPr>
      </w:pPr>
      <w:r w:rsidRPr="00E0232E">
        <w:rPr>
          <w:rFonts w:ascii="Calibri" w:hAnsi="Calibri" w:cs="Calibri"/>
          <w:caps/>
          <w:sz w:val="22"/>
          <w:szCs w:val="22"/>
        </w:rPr>
        <w:fldChar w:fldCharType="begin">
          <w:ffData>
            <w:name w:val="Controllo1"/>
            <w:enabled/>
            <w:calcOnExit w:val="0"/>
            <w:checkBox>
              <w:sizeAuto/>
              <w:default w:val="0"/>
            </w:checkBox>
          </w:ffData>
        </w:fldChar>
      </w:r>
      <w:bookmarkStart w:id="0" w:name="Controllo1"/>
      <w:r w:rsidRPr="00E0232E">
        <w:rPr>
          <w:rFonts w:ascii="Calibri" w:hAnsi="Calibri" w:cs="Calibri"/>
          <w:caps/>
          <w:sz w:val="22"/>
          <w:szCs w:val="22"/>
        </w:rPr>
        <w:instrText xml:space="preserve"> FORMCHECKBOX </w:instrText>
      </w:r>
      <w:r>
        <w:rPr>
          <w:rFonts w:ascii="Calibri" w:hAnsi="Calibri" w:cs="Calibri"/>
          <w:caps/>
          <w:sz w:val="22"/>
          <w:szCs w:val="22"/>
        </w:rPr>
      </w:r>
      <w:r>
        <w:rPr>
          <w:rFonts w:ascii="Calibri" w:hAnsi="Calibri" w:cs="Calibri"/>
          <w:caps/>
          <w:sz w:val="22"/>
          <w:szCs w:val="22"/>
        </w:rPr>
        <w:fldChar w:fldCharType="separate"/>
      </w:r>
      <w:r w:rsidRPr="00E0232E">
        <w:rPr>
          <w:rFonts w:ascii="Calibri" w:hAnsi="Calibri" w:cs="Calibri"/>
          <w:caps/>
          <w:sz w:val="22"/>
          <w:szCs w:val="22"/>
        </w:rPr>
        <w:fldChar w:fldCharType="end"/>
      </w:r>
      <w:bookmarkEnd w:id="0"/>
      <w:r w:rsidRPr="00E0232E">
        <w:rPr>
          <w:rFonts w:ascii="Calibri" w:hAnsi="Calibri" w:cs="Calibri"/>
          <w:caps/>
          <w:sz w:val="22"/>
          <w:szCs w:val="22"/>
        </w:rPr>
        <w:t xml:space="preserve"> LOTTO 1 CIG B24CB2A24F - CUI F80054330586202300719 – CPV 38290000-4</w:t>
      </w:r>
    </w:p>
    <w:p w14:paraId="641686C5" w14:textId="77777777" w:rsidR="00EA7E3A" w:rsidRPr="00E0232E" w:rsidRDefault="00EA7E3A" w:rsidP="00EA7E3A">
      <w:pPr>
        <w:jc w:val="both"/>
        <w:rPr>
          <w:rFonts w:ascii="Calibri" w:hAnsi="Calibri" w:cs="Calibri"/>
          <w:caps/>
          <w:sz w:val="22"/>
          <w:szCs w:val="22"/>
        </w:rPr>
      </w:pPr>
      <w:r w:rsidRPr="00E0232E">
        <w:rPr>
          <w:rFonts w:ascii="Calibri" w:hAnsi="Calibri" w:cs="Calibri"/>
          <w:caps/>
          <w:sz w:val="22"/>
          <w:szCs w:val="22"/>
        </w:rPr>
        <w:fldChar w:fldCharType="begin">
          <w:ffData>
            <w:name w:val="Controllo2"/>
            <w:enabled/>
            <w:calcOnExit w:val="0"/>
            <w:checkBox>
              <w:sizeAuto/>
              <w:default w:val="0"/>
            </w:checkBox>
          </w:ffData>
        </w:fldChar>
      </w:r>
      <w:bookmarkStart w:id="1" w:name="Controllo2"/>
      <w:r w:rsidRPr="00E0232E">
        <w:rPr>
          <w:rFonts w:ascii="Calibri" w:hAnsi="Calibri" w:cs="Calibri"/>
          <w:caps/>
          <w:sz w:val="22"/>
          <w:szCs w:val="22"/>
        </w:rPr>
        <w:instrText xml:space="preserve"> FORMCHECKBOX </w:instrText>
      </w:r>
      <w:r>
        <w:rPr>
          <w:rFonts w:ascii="Calibri" w:hAnsi="Calibri" w:cs="Calibri"/>
          <w:caps/>
          <w:sz w:val="22"/>
          <w:szCs w:val="22"/>
        </w:rPr>
      </w:r>
      <w:r>
        <w:rPr>
          <w:rFonts w:ascii="Calibri" w:hAnsi="Calibri" w:cs="Calibri"/>
          <w:caps/>
          <w:sz w:val="22"/>
          <w:szCs w:val="22"/>
        </w:rPr>
        <w:fldChar w:fldCharType="separate"/>
      </w:r>
      <w:r w:rsidRPr="00E0232E">
        <w:rPr>
          <w:rFonts w:ascii="Calibri" w:hAnsi="Calibri" w:cs="Calibri"/>
          <w:caps/>
          <w:sz w:val="22"/>
          <w:szCs w:val="22"/>
        </w:rPr>
        <w:fldChar w:fldCharType="end"/>
      </w:r>
      <w:bookmarkEnd w:id="1"/>
      <w:r w:rsidRPr="00E0232E">
        <w:rPr>
          <w:rFonts w:ascii="Calibri" w:hAnsi="Calibri" w:cs="Calibri"/>
          <w:caps/>
          <w:sz w:val="22"/>
          <w:szCs w:val="22"/>
        </w:rPr>
        <w:t xml:space="preserve"> LOTTO 2 CIG B24CB2B322 – CUI F80054330586202400046 – CPV 38290000-4</w:t>
      </w:r>
    </w:p>
    <w:p w14:paraId="08EA5C32" w14:textId="77777777" w:rsidR="00E65421" w:rsidRPr="00FF5623" w:rsidRDefault="00E65421" w:rsidP="00B2464E">
      <w:pPr>
        <w:rPr>
          <w:rFonts w:ascii="Calibri" w:hAnsi="Calibri" w:cs="Calibr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FF5623" w14:paraId="06253D47" w14:textId="77777777" w:rsidTr="000F3957">
        <w:trPr>
          <w:jc w:val="center"/>
        </w:trPr>
        <w:tc>
          <w:tcPr>
            <w:tcW w:w="5380" w:type="dxa"/>
            <w:gridSpan w:val="2"/>
          </w:tcPr>
          <w:p w14:paraId="6E9E18D1" w14:textId="77777777" w:rsidR="00886ACC" w:rsidRPr="00FF5623" w:rsidRDefault="00886ACC" w:rsidP="00B2464E">
            <w:pPr>
              <w:rPr>
                <w:rFonts w:ascii="Calibri" w:hAnsi="Calibri" w:cs="Calibri"/>
                <w:bCs/>
                <w:i/>
                <w:iCs/>
                <w:sz w:val="22"/>
                <w:szCs w:val="22"/>
              </w:rPr>
            </w:pPr>
            <w:r w:rsidRPr="00FF5623">
              <w:rPr>
                <w:rFonts w:ascii="Calibri" w:hAnsi="Calibri" w:cs="Calibri"/>
                <w:bCs/>
                <w:sz w:val="22"/>
                <w:szCs w:val="22"/>
              </w:rPr>
              <w:t>Il sottoscritto</w:t>
            </w:r>
          </w:p>
        </w:tc>
        <w:tc>
          <w:tcPr>
            <w:tcW w:w="4248" w:type="dxa"/>
            <w:gridSpan w:val="4"/>
          </w:tcPr>
          <w:p w14:paraId="422AFC7E" w14:textId="77777777" w:rsidR="00886ACC" w:rsidRPr="00FF5623" w:rsidRDefault="00886ACC" w:rsidP="00B2464E">
            <w:pPr>
              <w:rPr>
                <w:rFonts w:ascii="Calibri" w:hAnsi="Calibri" w:cs="Calibri"/>
                <w:bCs/>
                <w:i/>
                <w:iCs/>
                <w:sz w:val="22"/>
                <w:szCs w:val="22"/>
              </w:rPr>
            </w:pPr>
          </w:p>
        </w:tc>
      </w:tr>
      <w:tr w:rsidR="00886ACC" w:rsidRPr="00FF5623" w14:paraId="301E0DB0" w14:textId="77777777" w:rsidTr="000F3957">
        <w:trPr>
          <w:jc w:val="center"/>
        </w:trPr>
        <w:tc>
          <w:tcPr>
            <w:tcW w:w="5380" w:type="dxa"/>
            <w:gridSpan w:val="2"/>
          </w:tcPr>
          <w:p w14:paraId="5DAC758D" w14:textId="77777777" w:rsidR="00886ACC" w:rsidRPr="00FF5623" w:rsidRDefault="00886ACC" w:rsidP="00B2464E">
            <w:pPr>
              <w:rPr>
                <w:rFonts w:ascii="Calibri" w:hAnsi="Calibri" w:cs="Calibri"/>
                <w:bCs/>
                <w:i/>
                <w:iCs/>
                <w:sz w:val="22"/>
                <w:szCs w:val="22"/>
              </w:rPr>
            </w:pPr>
            <w:r w:rsidRPr="00FF5623">
              <w:rPr>
                <w:rFonts w:ascii="Calibri" w:hAnsi="Calibri" w:cs="Calibri"/>
                <w:bCs/>
                <w:sz w:val="22"/>
                <w:szCs w:val="22"/>
              </w:rPr>
              <w:t>Codice fiscale</w:t>
            </w:r>
          </w:p>
        </w:tc>
        <w:tc>
          <w:tcPr>
            <w:tcW w:w="4248" w:type="dxa"/>
            <w:gridSpan w:val="4"/>
          </w:tcPr>
          <w:p w14:paraId="3C269B3B" w14:textId="77777777" w:rsidR="00886ACC" w:rsidRPr="00FF5623" w:rsidRDefault="00886ACC" w:rsidP="00B2464E">
            <w:pPr>
              <w:rPr>
                <w:rFonts w:ascii="Calibri" w:hAnsi="Calibri" w:cs="Calibri"/>
                <w:bCs/>
                <w:i/>
                <w:iCs/>
                <w:sz w:val="22"/>
                <w:szCs w:val="22"/>
              </w:rPr>
            </w:pPr>
          </w:p>
        </w:tc>
      </w:tr>
      <w:tr w:rsidR="00886ACC" w:rsidRPr="00FF5623" w14:paraId="710C7C43" w14:textId="77777777" w:rsidTr="000F3957">
        <w:trPr>
          <w:jc w:val="center"/>
        </w:trPr>
        <w:tc>
          <w:tcPr>
            <w:tcW w:w="9628" w:type="dxa"/>
            <w:gridSpan w:val="6"/>
          </w:tcPr>
          <w:p w14:paraId="0BFFD7F5" w14:textId="77777777" w:rsidR="00886ACC" w:rsidRPr="00FF5623" w:rsidRDefault="00886ACC" w:rsidP="00B2464E">
            <w:pPr>
              <w:rPr>
                <w:rFonts w:ascii="Calibri" w:hAnsi="Calibri" w:cs="Calibri"/>
                <w:bCs/>
                <w:i/>
                <w:iCs/>
                <w:sz w:val="22"/>
                <w:szCs w:val="22"/>
              </w:rPr>
            </w:pPr>
            <w:r w:rsidRPr="00FF5623">
              <w:rPr>
                <w:rFonts w:ascii="Calibri" w:hAnsi="Calibri" w:cs="Calibri"/>
                <w:bCs/>
                <w:sz w:val="22"/>
                <w:szCs w:val="22"/>
              </w:rPr>
              <w:t>Nella sua qualità di:</w:t>
            </w:r>
          </w:p>
        </w:tc>
      </w:tr>
      <w:tr w:rsidR="00886ACC" w:rsidRPr="00FF5623" w14:paraId="066D45F0" w14:textId="77777777" w:rsidTr="000F3957">
        <w:trPr>
          <w:jc w:val="center"/>
        </w:trPr>
        <w:tc>
          <w:tcPr>
            <w:tcW w:w="421" w:type="dxa"/>
          </w:tcPr>
          <w:p w14:paraId="07080144" w14:textId="77777777" w:rsidR="00886ACC" w:rsidRPr="00FF5623" w:rsidRDefault="00886ACC" w:rsidP="00B2464E">
            <w:pPr>
              <w:rPr>
                <w:rFonts w:ascii="Calibri" w:hAnsi="Calibri" w:cs="Calibri"/>
                <w:bCs/>
                <w:iCs/>
                <w:sz w:val="22"/>
                <w:szCs w:val="22"/>
              </w:rPr>
            </w:pPr>
            <w:r w:rsidRPr="00FF5623">
              <w:rPr>
                <w:rFonts w:ascii="Calibri" w:hAnsi="Calibri" w:cs="Calibri"/>
                <w:bCs/>
                <w:sz w:val="22"/>
                <w:szCs w:val="22"/>
              </w:rPr>
              <w:t>□</w:t>
            </w:r>
          </w:p>
        </w:tc>
        <w:tc>
          <w:tcPr>
            <w:tcW w:w="9207" w:type="dxa"/>
            <w:gridSpan w:val="5"/>
            <w:vAlign w:val="center"/>
          </w:tcPr>
          <w:p w14:paraId="592548F8" w14:textId="77777777" w:rsidR="00886ACC" w:rsidRPr="00FF5623" w:rsidRDefault="00886ACC" w:rsidP="00B2464E">
            <w:pPr>
              <w:rPr>
                <w:rFonts w:ascii="Calibri" w:hAnsi="Calibri" w:cs="Calibri"/>
                <w:bCs/>
                <w:iCs/>
                <w:sz w:val="22"/>
                <w:szCs w:val="22"/>
              </w:rPr>
            </w:pPr>
            <w:r w:rsidRPr="00FF5623">
              <w:rPr>
                <w:rFonts w:ascii="Calibri" w:hAnsi="Calibri" w:cs="Calibri"/>
                <w:bCs/>
                <w:sz w:val="22"/>
                <w:szCs w:val="22"/>
              </w:rPr>
              <w:t>Titolare o Legale rappresentante</w:t>
            </w:r>
          </w:p>
        </w:tc>
      </w:tr>
      <w:tr w:rsidR="00886ACC" w:rsidRPr="00FF5623" w14:paraId="230F85A1" w14:textId="77777777" w:rsidTr="000F3957">
        <w:trPr>
          <w:jc w:val="center"/>
        </w:trPr>
        <w:tc>
          <w:tcPr>
            <w:tcW w:w="421" w:type="dxa"/>
          </w:tcPr>
          <w:p w14:paraId="2920B49F" w14:textId="77777777" w:rsidR="00886ACC" w:rsidRPr="00FF5623" w:rsidRDefault="00886ACC" w:rsidP="00B2464E">
            <w:pPr>
              <w:rPr>
                <w:rFonts w:ascii="Calibri" w:hAnsi="Calibri" w:cs="Calibri"/>
                <w:bCs/>
                <w:iCs/>
                <w:sz w:val="22"/>
                <w:szCs w:val="22"/>
              </w:rPr>
            </w:pPr>
            <w:r w:rsidRPr="00FF5623">
              <w:rPr>
                <w:rFonts w:ascii="Calibri" w:hAnsi="Calibri" w:cs="Calibri"/>
                <w:bCs/>
                <w:sz w:val="22"/>
                <w:szCs w:val="22"/>
              </w:rPr>
              <w:t>□</w:t>
            </w:r>
          </w:p>
        </w:tc>
        <w:tc>
          <w:tcPr>
            <w:tcW w:w="9207" w:type="dxa"/>
            <w:gridSpan w:val="5"/>
            <w:vAlign w:val="center"/>
          </w:tcPr>
          <w:p w14:paraId="66BE0696" w14:textId="77777777" w:rsidR="00886ACC" w:rsidRPr="00FF5623" w:rsidRDefault="00886ACC" w:rsidP="00B2464E">
            <w:pPr>
              <w:rPr>
                <w:rFonts w:ascii="Calibri" w:hAnsi="Calibri" w:cs="Calibri"/>
                <w:bCs/>
                <w:iCs/>
                <w:sz w:val="22"/>
                <w:szCs w:val="22"/>
              </w:rPr>
            </w:pPr>
            <w:r w:rsidRPr="00FF5623">
              <w:rPr>
                <w:rFonts w:ascii="Calibri" w:hAnsi="Calibri" w:cs="Calibri"/>
                <w:bCs/>
                <w:sz w:val="22"/>
                <w:szCs w:val="22"/>
              </w:rPr>
              <w:t>Procuratore</w:t>
            </w:r>
          </w:p>
        </w:tc>
      </w:tr>
      <w:tr w:rsidR="00886ACC" w:rsidRPr="00FF5623" w14:paraId="1C79F82F" w14:textId="77777777" w:rsidTr="000F3957">
        <w:trPr>
          <w:jc w:val="center"/>
        </w:trPr>
        <w:tc>
          <w:tcPr>
            <w:tcW w:w="5380" w:type="dxa"/>
            <w:gridSpan w:val="2"/>
          </w:tcPr>
          <w:p w14:paraId="258642DD" w14:textId="092D2509" w:rsidR="00886ACC" w:rsidRPr="00FF5623" w:rsidRDefault="00886ACC" w:rsidP="00B2464E">
            <w:pPr>
              <w:rPr>
                <w:rFonts w:ascii="Calibri" w:hAnsi="Calibri" w:cs="Calibri"/>
                <w:bCs/>
                <w:i/>
                <w:iCs/>
                <w:sz w:val="22"/>
                <w:szCs w:val="22"/>
              </w:rPr>
            </w:pPr>
            <w:r w:rsidRPr="00FF5623">
              <w:rPr>
                <w:rFonts w:ascii="Calibri" w:hAnsi="Calibri" w:cs="Calibri"/>
                <w:bCs/>
                <w:sz w:val="22"/>
                <w:szCs w:val="22"/>
              </w:rPr>
              <w:t>Del</w:t>
            </w:r>
            <w:r w:rsidR="00EF5FE6" w:rsidRPr="00FF5623">
              <w:rPr>
                <w:rFonts w:ascii="Calibri" w:hAnsi="Calibri" w:cs="Calibri"/>
                <w:bCs/>
                <w:sz w:val="22"/>
                <w:szCs w:val="22"/>
              </w:rPr>
              <w:t>l’impresa</w:t>
            </w:r>
          </w:p>
        </w:tc>
        <w:tc>
          <w:tcPr>
            <w:tcW w:w="4248" w:type="dxa"/>
            <w:gridSpan w:val="4"/>
          </w:tcPr>
          <w:p w14:paraId="2ABFD5CE" w14:textId="77777777" w:rsidR="00886ACC" w:rsidRPr="00FF5623" w:rsidRDefault="00886ACC" w:rsidP="00B2464E">
            <w:pPr>
              <w:rPr>
                <w:rFonts w:ascii="Calibri" w:hAnsi="Calibri" w:cs="Calibri"/>
                <w:bCs/>
                <w:i/>
                <w:iCs/>
                <w:sz w:val="22"/>
                <w:szCs w:val="22"/>
              </w:rPr>
            </w:pPr>
          </w:p>
        </w:tc>
      </w:tr>
      <w:tr w:rsidR="00EF5FE6" w:rsidRPr="00FF5623" w14:paraId="4D928422" w14:textId="77777777" w:rsidTr="000F3957">
        <w:trPr>
          <w:jc w:val="center"/>
        </w:trPr>
        <w:tc>
          <w:tcPr>
            <w:tcW w:w="5380" w:type="dxa"/>
            <w:gridSpan w:val="2"/>
          </w:tcPr>
          <w:p w14:paraId="3DD1840C" w14:textId="0F920738" w:rsidR="00EF5FE6" w:rsidRPr="00FF5623" w:rsidRDefault="00EF5FE6" w:rsidP="00B2464E">
            <w:pPr>
              <w:rPr>
                <w:rFonts w:ascii="Calibri" w:hAnsi="Calibri" w:cs="Calibri"/>
                <w:bCs/>
                <w:i/>
                <w:iCs/>
                <w:sz w:val="22"/>
                <w:szCs w:val="22"/>
              </w:rPr>
            </w:pPr>
            <w:r w:rsidRPr="00FF5623">
              <w:rPr>
                <w:rFonts w:ascii="Calibri" w:hAnsi="Calibri" w:cs="Calibri"/>
                <w:bCs/>
                <w:sz w:val="22"/>
                <w:szCs w:val="22"/>
              </w:rPr>
              <w:t>Con sede legale in Via/Piazza/…</w:t>
            </w:r>
          </w:p>
        </w:tc>
        <w:tc>
          <w:tcPr>
            <w:tcW w:w="4248" w:type="dxa"/>
            <w:gridSpan w:val="4"/>
          </w:tcPr>
          <w:p w14:paraId="29C38A04" w14:textId="77777777" w:rsidR="00EF5FE6" w:rsidRPr="00FF5623" w:rsidRDefault="00EF5FE6" w:rsidP="00B2464E">
            <w:pPr>
              <w:rPr>
                <w:rFonts w:ascii="Calibri" w:hAnsi="Calibri" w:cs="Calibri"/>
                <w:bCs/>
                <w:i/>
                <w:iCs/>
                <w:sz w:val="22"/>
                <w:szCs w:val="22"/>
              </w:rPr>
            </w:pPr>
          </w:p>
        </w:tc>
      </w:tr>
      <w:tr w:rsidR="00EF5FE6" w:rsidRPr="00FF5623" w14:paraId="7C39FFA1" w14:textId="77777777" w:rsidTr="000F3957">
        <w:trPr>
          <w:jc w:val="center"/>
        </w:trPr>
        <w:tc>
          <w:tcPr>
            <w:tcW w:w="5380" w:type="dxa"/>
            <w:gridSpan w:val="2"/>
          </w:tcPr>
          <w:p w14:paraId="08E3ED8A" w14:textId="78739998" w:rsidR="00EF5FE6" w:rsidRPr="00FF5623" w:rsidRDefault="00EF5FE6" w:rsidP="00B2464E">
            <w:pPr>
              <w:rPr>
                <w:rFonts w:ascii="Calibri" w:hAnsi="Calibri" w:cs="Calibri"/>
                <w:bCs/>
                <w:i/>
                <w:iCs/>
                <w:sz w:val="22"/>
                <w:szCs w:val="22"/>
              </w:rPr>
            </w:pPr>
            <w:r w:rsidRPr="00FF5623">
              <w:rPr>
                <w:rFonts w:ascii="Calibri" w:hAnsi="Calibri" w:cs="Calibri"/>
                <w:bCs/>
                <w:sz w:val="22"/>
                <w:szCs w:val="22"/>
              </w:rPr>
              <w:t>N° civico</w:t>
            </w:r>
          </w:p>
        </w:tc>
        <w:tc>
          <w:tcPr>
            <w:tcW w:w="996" w:type="dxa"/>
          </w:tcPr>
          <w:p w14:paraId="0A7CB4ED" w14:textId="77777777" w:rsidR="00EF5FE6" w:rsidRPr="00FF5623" w:rsidRDefault="00EF5FE6" w:rsidP="00B2464E">
            <w:pPr>
              <w:rPr>
                <w:rFonts w:ascii="Calibri" w:hAnsi="Calibri" w:cs="Calibri"/>
                <w:bCs/>
                <w:i/>
                <w:iCs/>
                <w:sz w:val="22"/>
                <w:szCs w:val="22"/>
              </w:rPr>
            </w:pPr>
          </w:p>
        </w:tc>
        <w:tc>
          <w:tcPr>
            <w:tcW w:w="575" w:type="dxa"/>
          </w:tcPr>
          <w:p w14:paraId="6D359102" w14:textId="5BF274CE" w:rsidR="00EF5FE6" w:rsidRPr="00FF5623" w:rsidRDefault="00EF5FE6" w:rsidP="00B2464E">
            <w:pPr>
              <w:rPr>
                <w:rFonts w:ascii="Calibri" w:hAnsi="Calibri" w:cs="Calibri"/>
                <w:bCs/>
                <w:sz w:val="22"/>
                <w:szCs w:val="22"/>
              </w:rPr>
            </w:pPr>
            <w:r w:rsidRPr="00FF5623">
              <w:rPr>
                <w:rFonts w:ascii="Calibri" w:hAnsi="Calibri" w:cs="Calibri"/>
                <w:bCs/>
                <w:sz w:val="22"/>
                <w:szCs w:val="22"/>
              </w:rPr>
              <w:t>CAP</w:t>
            </w:r>
          </w:p>
        </w:tc>
        <w:tc>
          <w:tcPr>
            <w:tcW w:w="2677" w:type="dxa"/>
            <w:gridSpan w:val="2"/>
          </w:tcPr>
          <w:p w14:paraId="2B1C6ACD" w14:textId="2D64AE3A" w:rsidR="00EF5FE6" w:rsidRPr="00FF5623" w:rsidRDefault="00EF5FE6" w:rsidP="00B2464E">
            <w:pPr>
              <w:rPr>
                <w:rFonts w:ascii="Calibri" w:hAnsi="Calibri" w:cs="Calibri"/>
                <w:bCs/>
                <w:i/>
                <w:iCs/>
                <w:sz w:val="22"/>
                <w:szCs w:val="22"/>
              </w:rPr>
            </w:pPr>
          </w:p>
        </w:tc>
      </w:tr>
      <w:tr w:rsidR="00EF5FE6" w:rsidRPr="00FF5623" w14:paraId="5433A8AB" w14:textId="77777777" w:rsidTr="000F3957">
        <w:trPr>
          <w:jc w:val="center"/>
        </w:trPr>
        <w:tc>
          <w:tcPr>
            <w:tcW w:w="5380" w:type="dxa"/>
            <w:gridSpan w:val="2"/>
          </w:tcPr>
          <w:p w14:paraId="3BA20D0F" w14:textId="7A0C2AC8" w:rsidR="00EF5FE6" w:rsidRPr="00FF5623" w:rsidRDefault="00EF5FE6" w:rsidP="00B2464E">
            <w:pPr>
              <w:rPr>
                <w:rFonts w:ascii="Calibri" w:hAnsi="Calibri" w:cs="Calibri"/>
                <w:bCs/>
                <w:sz w:val="22"/>
                <w:szCs w:val="22"/>
              </w:rPr>
            </w:pPr>
            <w:r w:rsidRPr="00FF5623">
              <w:rPr>
                <w:rFonts w:ascii="Calibri" w:hAnsi="Calibri" w:cs="Calibri"/>
                <w:bCs/>
                <w:sz w:val="22"/>
                <w:szCs w:val="22"/>
              </w:rPr>
              <w:t xml:space="preserve">Codice Fiscale </w:t>
            </w:r>
          </w:p>
        </w:tc>
        <w:tc>
          <w:tcPr>
            <w:tcW w:w="4248" w:type="dxa"/>
            <w:gridSpan w:val="4"/>
          </w:tcPr>
          <w:p w14:paraId="52DBC57A" w14:textId="77777777" w:rsidR="00EF5FE6" w:rsidRPr="00FF5623" w:rsidRDefault="00EF5FE6" w:rsidP="00B2464E">
            <w:pPr>
              <w:rPr>
                <w:rFonts w:ascii="Calibri" w:hAnsi="Calibri" w:cs="Calibri"/>
                <w:bCs/>
                <w:i/>
                <w:iCs/>
                <w:sz w:val="22"/>
                <w:szCs w:val="22"/>
              </w:rPr>
            </w:pPr>
          </w:p>
        </w:tc>
      </w:tr>
      <w:tr w:rsidR="00EF5FE6" w:rsidRPr="00FF5623" w14:paraId="5FBC570F" w14:textId="77777777" w:rsidTr="000F3957">
        <w:trPr>
          <w:jc w:val="center"/>
        </w:trPr>
        <w:tc>
          <w:tcPr>
            <w:tcW w:w="5380" w:type="dxa"/>
            <w:gridSpan w:val="2"/>
          </w:tcPr>
          <w:p w14:paraId="2836E704" w14:textId="62124581" w:rsidR="00EF5FE6" w:rsidRPr="00FF5623" w:rsidRDefault="00EF5FE6" w:rsidP="00B2464E">
            <w:pPr>
              <w:rPr>
                <w:rFonts w:ascii="Calibri" w:hAnsi="Calibri" w:cs="Calibri"/>
                <w:bCs/>
                <w:sz w:val="22"/>
                <w:szCs w:val="22"/>
              </w:rPr>
            </w:pPr>
            <w:r w:rsidRPr="00FF5623">
              <w:rPr>
                <w:rFonts w:ascii="Calibri" w:hAnsi="Calibri" w:cs="Calibri"/>
                <w:bCs/>
                <w:sz w:val="22"/>
                <w:szCs w:val="22"/>
              </w:rPr>
              <w:t>Partita IVA</w:t>
            </w:r>
          </w:p>
        </w:tc>
        <w:tc>
          <w:tcPr>
            <w:tcW w:w="4248" w:type="dxa"/>
            <w:gridSpan w:val="4"/>
          </w:tcPr>
          <w:p w14:paraId="5D494A82" w14:textId="77777777" w:rsidR="00EF5FE6" w:rsidRPr="00FF5623" w:rsidRDefault="00EF5FE6" w:rsidP="00B2464E">
            <w:pPr>
              <w:rPr>
                <w:rFonts w:ascii="Calibri" w:hAnsi="Calibri" w:cs="Calibri"/>
                <w:bCs/>
                <w:i/>
                <w:iCs/>
                <w:sz w:val="22"/>
                <w:szCs w:val="22"/>
              </w:rPr>
            </w:pPr>
          </w:p>
        </w:tc>
      </w:tr>
      <w:tr w:rsidR="00EF5FE6" w:rsidRPr="00FF5623" w14:paraId="71AC6AA6" w14:textId="77777777" w:rsidTr="000F3957">
        <w:trPr>
          <w:jc w:val="center"/>
        </w:trPr>
        <w:tc>
          <w:tcPr>
            <w:tcW w:w="5380" w:type="dxa"/>
            <w:gridSpan w:val="2"/>
          </w:tcPr>
          <w:p w14:paraId="1C6AA079" w14:textId="1FC18B24" w:rsidR="00EF5FE6" w:rsidRPr="00FF5623" w:rsidRDefault="00EF5FE6" w:rsidP="00B2464E">
            <w:pPr>
              <w:rPr>
                <w:rFonts w:ascii="Calibri" w:hAnsi="Calibri" w:cs="Calibri"/>
                <w:bCs/>
                <w:sz w:val="22"/>
                <w:szCs w:val="22"/>
              </w:rPr>
            </w:pPr>
            <w:r w:rsidRPr="00FF5623">
              <w:rPr>
                <w:rFonts w:ascii="Calibri" w:hAnsi="Calibri" w:cs="Calibri"/>
                <w:bCs/>
                <w:sz w:val="22"/>
                <w:szCs w:val="22"/>
              </w:rPr>
              <w:t xml:space="preserve">Numero iscrizione al Registro delle Imprese </w:t>
            </w:r>
          </w:p>
        </w:tc>
        <w:tc>
          <w:tcPr>
            <w:tcW w:w="996" w:type="dxa"/>
          </w:tcPr>
          <w:p w14:paraId="2985E68D" w14:textId="77777777" w:rsidR="00EF5FE6" w:rsidRPr="00FF5623" w:rsidRDefault="00EF5FE6" w:rsidP="00B2464E">
            <w:pPr>
              <w:rPr>
                <w:rFonts w:ascii="Calibri" w:hAnsi="Calibri" w:cs="Calibri"/>
                <w:bCs/>
                <w:i/>
                <w:iCs/>
                <w:sz w:val="22"/>
                <w:szCs w:val="22"/>
              </w:rPr>
            </w:pPr>
          </w:p>
        </w:tc>
        <w:tc>
          <w:tcPr>
            <w:tcW w:w="849" w:type="dxa"/>
            <w:gridSpan w:val="2"/>
          </w:tcPr>
          <w:p w14:paraId="10EA68EC" w14:textId="12C444AF" w:rsidR="00EF5FE6" w:rsidRPr="00FF5623" w:rsidRDefault="00EF5FE6" w:rsidP="00B2464E">
            <w:pPr>
              <w:rPr>
                <w:rFonts w:ascii="Calibri" w:hAnsi="Calibri" w:cs="Calibri"/>
                <w:bCs/>
                <w:sz w:val="22"/>
                <w:szCs w:val="22"/>
              </w:rPr>
            </w:pPr>
            <w:r w:rsidRPr="00FF5623">
              <w:rPr>
                <w:rFonts w:ascii="Calibri" w:hAnsi="Calibri" w:cs="Calibri"/>
                <w:bCs/>
                <w:sz w:val="22"/>
                <w:szCs w:val="22"/>
              </w:rPr>
              <w:t>di</w:t>
            </w:r>
          </w:p>
        </w:tc>
        <w:tc>
          <w:tcPr>
            <w:tcW w:w="2403" w:type="dxa"/>
          </w:tcPr>
          <w:p w14:paraId="419AFB6D" w14:textId="135B1D76" w:rsidR="00EF5FE6" w:rsidRPr="00FF5623" w:rsidRDefault="00EF5FE6" w:rsidP="00B2464E">
            <w:pPr>
              <w:rPr>
                <w:rFonts w:ascii="Calibri" w:hAnsi="Calibri" w:cs="Calibri"/>
                <w:bCs/>
                <w:i/>
                <w:iCs/>
                <w:sz w:val="22"/>
                <w:szCs w:val="22"/>
              </w:rPr>
            </w:pPr>
          </w:p>
        </w:tc>
      </w:tr>
      <w:tr w:rsidR="00EF5FE6" w:rsidRPr="00FF5623" w14:paraId="1F30C2D1" w14:textId="77777777" w:rsidTr="000F3957">
        <w:trPr>
          <w:jc w:val="center"/>
        </w:trPr>
        <w:tc>
          <w:tcPr>
            <w:tcW w:w="5380" w:type="dxa"/>
            <w:gridSpan w:val="2"/>
          </w:tcPr>
          <w:p w14:paraId="6CC9EF57" w14:textId="61BD9679" w:rsidR="00EF5FE6" w:rsidRPr="00FF5623" w:rsidRDefault="00EF5FE6" w:rsidP="00B2464E">
            <w:pPr>
              <w:rPr>
                <w:rFonts w:ascii="Calibri" w:hAnsi="Calibri" w:cs="Calibri"/>
                <w:bCs/>
                <w:sz w:val="22"/>
                <w:szCs w:val="22"/>
              </w:rPr>
            </w:pPr>
            <w:r w:rsidRPr="00FF5623">
              <w:rPr>
                <w:rFonts w:ascii="Calibri" w:hAnsi="Calibri" w:cs="Calibri"/>
                <w:bCs/>
                <w:sz w:val="22"/>
                <w:szCs w:val="22"/>
              </w:rPr>
              <w:t xml:space="preserve">Posta elettronica certificata </w:t>
            </w:r>
          </w:p>
        </w:tc>
        <w:tc>
          <w:tcPr>
            <w:tcW w:w="4248" w:type="dxa"/>
            <w:gridSpan w:val="4"/>
          </w:tcPr>
          <w:p w14:paraId="19EFCA4E" w14:textId="77777777" w:rsidR="00EF5FE6" w:rsidRPr="00FF5623" w:rsidRDefault="00EF5FE6" w:rsidP="00B2464E">
            <w:pPr>
              <w:rPr>
                <w:rFonts w:ascii="Calibri" w:hAnsi="Calibri" w:cs="Calibri"/>
                <w:bCs/>
                <w:i/>
                <w:iCs/>
                <w:sz w:val="22"/>
                <w:szCs w:val="22"/>
              </w:rPr>
            </w:pPr>
          </w:p>
        </w:tc>
      </w:tr>
    </w:tbl>
    <w:p w14:paraId="4CECCF15" w14:textId="77777777" w:rsidR="00E65421" w:rsidRPr="00FF5623" w:rsidRDefault="00E65421" w:rsidP="00B2464E">
      <w:pPr>
        <w:rPr>
          <w:rFonts w:ascii="Calibri" w:hAnsi="Calibri" w:cs="Calibri"/>
          <w:sz w:val="22"/>
          <w:szCs w:val="22"/>
        </w:rPr>
      </w:pPr>
    </w:p>
    <w:p w14:paraId="3182D38B" w14:textId="2D629783" w:rsidR="009472D0" w:rsidRPr="00FF5623" w:rsidRDefault="009472D0" w:rsidP="00B2464E">
      <w:pPr>
        <w:rPr>
          <w:rFonts w:ascii="Calibri" w:hAnsi="Calibri" w:cs="Calibri"/>
          <w:sz w:val="22"/>
          <w:szCs w:val="22"/>
        </w:rPr>
      </w:pPr>
      <w:r w:rsidRPr="00FF5623">
        <w:rPr>
          <w:rFonts w:ascii="Calibri" w:hAnsi="Calibri" w:cs="Calibri"/>
          <w:sz w:val="22"/>
          <w:szCs w:val="22"/>
        </w:rPr>
        <w:t>Con espresso riferimento al</w:t>
      </w:r>
      <w:r w:rsidR="00577453" w:rsidRPr="00FF5623">
        <w:rPr>
          <w:rFonts w:ascii="Calibri" w:hAnsi="Calibri" w:cs="Calibri"/>
          <w:sz w:val="22"/>
          <w:szCs w:val="22"/>
        </w:rPr>
        <w:t xml:space="preserve">l’operatore economico </w:t>
      </w:r>
      <w:r w:rsidRPr="00FF5623">
        <w:rPr>
          <w:rFonts w:ascii="Calibri" w:hAnsi="Calibri" w:cs="Calibri"/>
          <w:sz w:val="22"/>
          <w:szCs w:val="22"/>
        </w:rPr>
        <w:t>che rappresenta</w:t>
      </w:r>
    </w:p>
    <w:p w14:paraId="02FA3E69" w14:textId="77777777" w:rsidR="009472D0" w:rsidRPr="00FF5623" w:rsidRDefault="009472D0" w:rsidP="00B2464E">
      <w:pPr>
        <w:rPr>
          <w:rFonts w:ascii="Calibri" w:hAnsi="Calibri" w:cs="Calibri"/>
          <w:sz w:val="22"/>
          <w:szCs w:val="22"/>
        </w:rPr>
      </w:pPr>
    </w:p>
    <w:p w14:paraId="18F15D9A" w14:textId="77777777" w:rsidR="00577453" w:rsidRPr="00FF5623" w:rsidRDefault="009472D0" w:rsidP="00E3562D">
      <w:pPr>
        <w:jc w:val="both"/>
        <w:rPr>
          <w:rFonts w:ascii="Calibri" w:hAnsi="Calibri" w:cs="Calibri"/>
          <w:sz w:val="22"/>
          <w:szCs w:val="22"/>
        </w:rPr>
      </w:pPr>
      <w:r w:rsidRPr="00FF5623">
        <w:rPr>
          <w:rFonts w:ascii="Calibri" w:hAnsi="Calibri" w:cs="Calibri"/>
          <w:sz w:val="22"/>
          <w:szCs w:val="22"/>
        </w:rPr>
        <w:t>Ai sensi degli artt. 46 e 47 del D.P.R. 28.12.2000, n. 445</w:t>
      </w:r>
      <w:r w:rsidR="00E3562D" w:rsidRPr="00FF5623">
        <w:rPr>
          <w:rFonts w:ascii="Calibri" w:hAnsi="Calibri" w:cs="Calibri"/>
          <w:sz w:val="22"/>
          <w:szCs w:val="22"/>
        </w:rPr>
        <w:t>,</w:t>
      </w:r>
      <w:r w:rsidR="00577453" w:rsidRPr="00FF5623">
        <w:rPr>
          <w:rFonts w:ascii="Calibri" w:hAnsi="Calibri" w:cs="Calibri"/>
          <w:sz w:val="22"/>
          <w:szCs w:val="22"/>
        </w:rPr>
        <w:t xml:space="preserve"> </w:t>
      </w:r>
    </w:p>
    <w:p w14:paraId="3A67B0D8" w14:textId="77777777" w:rsidR="00577453" w:rsidRPr="00FF5623" w:rsidRDefault="009472D0" w:rsidP="00E3562D">
      <w:pPr>
        <w:pStyle w:val="Paragrafoelenco"/>
        <w:numPr>
          <w:ilvl w:val="0"/>
          <w:numId w:val="33"/>
        </w:numPr>
        <w:jc w:val="both"/>
        <w:rPr>
          <w:rFonts w:ascii="Calibri" w:hAnsi="Calibri" w:cs="Calibri"/>
          <w:sz w:val="22"/>
          <w:szCs w:val="22"/>
        </w:rPr>
      </w:pPr>
      <w:r w:rsidRPr="00FF5623">
        <w:rPr>
          <w:rFonts w:ascii="Calibri" w:hAnsi="Calibri" w:cs="Calibri"/>
          <w:sz w:val="22"/>
          <w:szCs w:val="22"/>
        </w:rPr>
        <w:t>consapevole del fatto che, in caso di mendace dichiarazione saranno applicate nei suoi riguardi, ai sensi e per gli effetti dell’art. 76 dello stesso decreto</w:t>
      </w:r>
      <w:r w:rsidR="00E3562D" w:rsidRPr="00FF5623">
        <w:rPr>
          <w:rFonts w:ascii="Calibri" w:hAnsi="Calibri" w:cs="Calibri"/>
          <w:sz w:val="22"/>
          <w:szCs w:val="22"/>
        </w:rPr>
        <w:t>,</w:t>
      </w:r>
      <w:r w:rsidRPr="00FF5623">
        <w:rPr>
          <w:rFonts w:ascii="Calibri" w:hAnsi="Calibri" w:cs="Calibri"/>
          <w:sz w:val="22"/>
          <w:szCs w:val="22"/>
        </w:rPr>
        <w:t xml:space="preserve"> le sanzioni previste dal </w:t>
      </w:r>
      <w:r w:rsidR="00E3562D" w:rsidRPr="00FF5623">
        <w:rPr>
          <w:rFonts w:ascii="Calibri" w:hAnsi="Calibri" w:cs="Calibri"/>
          <w:sz w:val="22"/>
          <w:szCs w:val="22"/>
        </w:rPr>
        <w:t>Codice penale</w:t>
      </w:r>
      <w:r w:rsidRPr="00FF5623">
        <w:rPr>
          <w:rFonts w:ascii="Calibri" w:hAnsi="Calibri" w:cs="Calibr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sidRPr="00FF5623">
        <w:rPr>
          <w:rFonts w:ascii="Calibri" w:hAnsi="Calibri" w:cs="Calibri"/>
          <w:sz w:val="22"/>
          <w:szCs w:val="22"/>
        </w:rPr>
        <w:t>;</w:t>
      </w:r>
    </w:p>
    <w:p w14:paraId="73067DA3" w14:textId="669D44DD" w:rsidR="00F864D9" w:rsidRPr="00FF5623" w:rsidRDefault="00E3562D" w:rsidP="00E3562D">
      <w:pPr>
        <w:pStyle w:val="Paragrafoelenco"/>
        <w:numPr>
          <w:ilvl w:val="0"/>
          <w:numId w:val="33"/>
        </w:numPr>
        <w:jc w:val="both"/>
        <w:rPr>
          <w:rFonts w:ascii="Calibri" w:hAnsi="Calibri" w:cs="Calibri"/>
          <w:sz w:val="22"/>
          <w:szCs w:val="22"/>
        </w:rPr>
      </w:pPr>
      <w:r w:rsidRPr="00FF5623">
        <w:rPr>
          <w:rFonts w:ascii="Calibri" w:hAnsi="Calibri" w:cs="Calibri"/>
          <w:sz w:val="22"/>
          <w:szCs w:val="22"/>
        </w:rPr>
        <w:t xml:space="preserve">consapevole di quanto espressamente previsto nell’articolo 52 “controllo sul possesso dei requisiti” </w:t>
      </w:r>
      <w:proofErr w:type="spellStart"/>
      <w:r w:rsidRPr="00FF5623">
        <w:rPr>
          <w:rFonts w:ascii="Calibri" w:hAnsi="Calibri" w:cs="Calibri"/>
          <w:sz w:val="22"/>
          <w:szCs w:val="22"/>
        </w:rPr>
        <w:t>d.lgs</w:t>
      </w:r>
      <w:proofErr w:type="spellEnd"/>
      <w:r w:rsidRPr="00FF5623">
        <w:rPr>
          <w:rFonts w:ascii="Calibri" w:hAnsi="Calibri" w:cs="Calibri"/>
          <w:sz w:val="22"/>
          <w:szCs w:val="22"/>
        </w:rPr>
        <w:t xml:space="preserve"> 36/2023</w:t>
      </w:r>
    </w:p>
    <w:p w14:paraId="638F5541" w14:textId="77777777" w:rsidR="00F864D9" w:rsidRPr="00FF5623" w:rsidRDefault="00F864D9" w:rsidP="00B2464E">
      <w:pPr>
        <w:pStyle w:val="Nessunaspaziatura"/>
        <w:jc w:val="both"/>
        <w:rPr>
          <w:rFonts w:ascii="Calibri" w:hAnsi="Calibri" w:cs="Calibri"/>
          <w:sz w:val="22"/>
          <w:szCs w:val="22"/>
        </w:rPr>
      </w:pPr>
    </w:p>
    <w:p w14:paraId="47DB0679" w14:textId="75B4D2E9" w:rsidR="00E3562D" w:rsidRPr="00FF5623" w:rsidRDefault="00E3562D" w:rsidP="00E3562D">
      <w:pPr>
        <w:pStyle w:val="Nessunaspaziatura"/>
        <w:jc w:val="center"/>
        <w:rPr>
          <w:rFonts w:ascii="Calibri" w:hAnsi="Calibri" w:cs="Calibri"/>
          <w:b/>
          <w:bCs/>
          <w:sz w:val="22"/>
          <w:szCs w:val="22"/>
        </w:rPr>
      </w:pPr>
      <w:r w:rsidRPr="00FF5623">
        <w:rPr>
          <w:rFonts w:ascii="Calibri" w:hAnsi="Calibri" w:cs="Calibri"/>
          <w:b/>
          <w:bCs/>
          <w:sz w:val="22"/>
          <w:szCs w:val="22"/>
        </w:rPr>
        <w:t>DICHIARA</w:t>
      </w:r>
      <w:r w:rsidR="00577453" w:rsidRPr="00FF5623">
        <w:rPr>
          <w:rStyle w:val="Rimandonotaapidipagina"/>
          <w:rFonts w:ascii="Calibri" w:hAnsi="Calibri" w:cs="Calibri"/>
          <w:b/>
          <w:bCs/>
          <w:sz w:val="22"/>
          <w:szCs w:val="22"/>
        </w:rPr>
        <w:footnoteReference w:id="1"/>
      </w:r>
      <w:r w:rsidRPr="00FF5623">
        <w:rPr>
          <w:rFonts w:ascii="Calibri" w:hAnsi="Calibri" w:cs="Calibri"/>
          <w:b/>
          <w:bCs/>
          <w:sz w:val="22"/>
          <w:szCs w:val="22"/>
        </w:rPr>
        <w:t xml:space="preserve"> SOTTO LA PROPRIA RESPONSABILITA’ CHE</w:t>
      </w:r>
    </w:p>
    <w:p w14:paraId="50ED8B83" w14:textId="77777777" w:rsidR="00577453" w:rsidRPr="00FF5623" w:rsidRDefault="00577453" w:rsidP="00577453">
      <w:pPr>
        <w:pStyle w:val="Nessunaspaziatura"/>
        <w:ind w:left="720"/>
        <w:jc w:val="both"/>
        <w:rPr>
          <w:rFonts w:ascii="Calibri" w:hAnsi="Calibri" w:cs="Calibri"/>
          <w:sz w:val="22"/>
          <w:szCs w:val="22"/>
        </w:rPr>
      </w:pPr>
    </w:p>
    <w:p w14:paraId="4F75BA59" w14:textId="623BE64F" w:rsidR="00F864D9" w:rsidRPr="00FF5623" w:rsidRDefault="00F864D9" w:rsidP="00E3562D">
      <w:pPr>
        <w:pStyle w:val="Nessunaspaziatura"/>
        <w:numPr>
          <w:ilvl w:val="0"/>
          <w:numId w:val="32"/>
        </w:numPr>
        <w:jc w:val="both"/>
        <w:rPr>
          <w:rFonts w:ascii="Calibri" w:hAnsi="Calibri" w:cs="Calibri"/>
          <w:sz w:val="22"/>
          <w:szCs w:val="22"/>
        </w:rPr>
      </w:pPr>
      <w:r w:rsidRPr="00FF5623">
        <w:rPr>
          <w:rFonts w:ascii="Calibri" w:hAnsi="Calibri" w:cs="Calibri"/>
          <w:sz w:val="22"/>
          <w:szCs w:val="22"/>
        </w:rPr>
        <w:t>la partecipazione riguarda ––––––––––––––––––––(indicare la forma giuridica ed i soggetti che hanno potere di rappresentanza)</w:t>
      </w:r>
    </w:p>
    <w:p w14:paraId="639F4900" w14:textId="77777777" w:rsidR="00D30560" w:rsidRPr="00FF5623" w:rsidRDefault="00D30560" w:rsidP="00B2464E">
      <w:pPr>
        <w:jc w:val="both"/>
        <w:textAlignment w:val="baseline"/>
        <w:rPr>
          <w:rFonts w:ascii="Calibri" w:hAnsi="Calibri" w:cs="Calibri"/>
          <w:strike/>
          <w:sz w:val="22"/>
          <w:szCs w:val="22"/>
        </w:rPr>
      </w:pPr>
    </w:p>
    <w:p w14:paraId="70C07371" w14:textId="77777777" w:rsidR="00D30560" w:rsidRPr="00FF5623" w:rsidRDefault="00D30560" w:rsidP="00B2464E">
      <w:pPr>
        <w:jc w:val="both"/>
        <w:textAlignment w:val="baseline"/>
        <w:rPr>
          <w:rFonts w:ascii="Calibri" w:hAnsi="Calibri" w:cs="Calibr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FF5623"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FF5623" w:rsidRDefault="00D30560" w:rsidP="00B2464E">
            <w:pPr>
              <w:jc w:val="center"/>
              <w:rPr>
                <w:rFonts w:ascii="Calibri" w:hAnsi="Calibri" w:cs="Calibri"/>
                <w:sz w:val="22"/>
                <w:szCs w:val="22"/>
              </w:rPr>
            </w:pPr>
            <w:r w:rsidRPr="00FF5623">
              <w:rPr>
                <w:rFonts w:ascii="Calibri" w:eastAsia="Calibri" w:hAnsi="Calibri" w:cs="Calibri"/>
                <w:sz w:val="22"/>
                <w:szCs w:val="22"/>
              </w:rPr>
              <w:t>Cognome e Nome</w:t>
            </w: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FF5623" w:rsidRDefault="00D30560" w:rsidP="00B2464E">
            <w:pPr>
              <w:jc w:val="center"/>
              <w:rPr>
                <w:rFonts w:ascii="Calibri" w:eastAsia="Calibri" w:hAnsi="Calibri" w:cs="Calibri"/>
                <w:sz w:val="22"/>
                <w:szCs w:val="22"/>
              </w:rPr>
            </w:pPr>
            <w:r w:rsidRPr="00FF5623">
              <w:rPr>
                <w:rFonts w:ascii="Calibri" w:eastAsia="Calibri" w:hAnsi="Calibri" w:cs="Calibr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FF5623" w:rsidRDefault="00D30560" w:rsidP="00B2464E">
            <w:pPr>
              <w:jc w:val="center"/>
              <w:rPr>
                <w:rFonts w:ascii="Calibri" w:eastAsia="Calibri" w:hAnsi="Calibri" w:cs="Calibri"/>
                <w:sz w:val="22"/>
                <w:szCs w:val="22"/>
              </w:rPr>
            </w:pPr>
            <w:r w:rsidRPr="00FF5623">
              <w:rPr>
                <w:rFonts w:ascii="Calibri" w:eastAsia="Calibri" w:hAnsi="Calibri" w:cs="Calibr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FF5623" w:rsidRDefault="00D30560" w:rsidP="00B2464E">
            <w:pPr>
              <w:jc w:val="center"/>
              <w:rPr>
                <w:rFonts w:ascii="Calibri" w:eastAsia="Calibri" w:hAnsi="Calibri" w:cs="Calibri"/>
                <w:sz w:val="22"/>
                <w:szCs w:val="22"/>
              </w:rPr>
            </w:pPr>
            <w:r w:rsidRPr="00FF5623">
              <w:rPr>
                <w:rFonts w:ascii="Calibri" w:eastAsia="Calibri" w:hAnsi="Calibri" w:cs="Calibr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FF5623" w:rsidRDefault="00D30560" w:rsidP="00B2464E">
            <w:pPr>
              <w:jc w:val="center"/>
              <w:rPr>
                <w:rFonts w:ascii="Calibri" w:eastAsia="Calibri" w:hAnsi="Calibri" w:cs="Calibri"/>
                <w:sz w:val="22"/>
                <w:szCs w:val="22"/>
              </w:rPr>
            </w:pPr>
            <w:r w:rsidRPr="00FF5623">
              <w:rPr>
                <w:rFonts w:ascii="Calibri" w:eastAsia="Calibri" w:hAnsi="Calibri" w:cs="Calibr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FF5623" w:rsidRDefault="00D30560" w:rsidP="00B2464E">
            <w:pPr>
              <w:jc w:val="center"/>
              <w:rPr>
                <w:rFonts w:ascii="Calibri" w:eastAsia="Calibri" w:hAnsi="Calibri" w:cs="Calibri"/>
                <w:sz w:val="22"/>
                <w:szCs w:val="22"/>
              </w:rPr>
            </w:pPr>
            <w:r w:rsidRPr="00FF5623">
              <w:rPr>
                <w:rFonts w:ascii="Calibri" w:eastAsia="Calibri" w:hAnsi="Calibri" w:cs="Calibri"/>
                <w:sz w:val="22"/>
                <w:szCs w:val="22"/>
              </w:rPr>
              <w:t>Residenza </w:t>
            </w:r>
          </w:p>
        </w:tc>
      </w:tr>
      <w:tr w:rsidR="00D30560" w:rsidRPr="00FF5623"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r w:rsidR="00D30560" w:rsidRPr="00FF5623"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r w:rsidR="00D30560" w:rsidRPr="00FF5623"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r w:rsidR="00D30560" w:rsidRPr="00FF5623"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r w:rsidR="00D30560" w:rsidRPr="00FF5623"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r w:rsidR="00D30560" w:rsidRPr="00FF5623"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bl>
    <w:p w14:paraId="3B9CAE03" w14:textId="77777777" w:rsidR="00D30560" w:rsidRPr="00FF5623" w:rsidRDefault="00D30560" w:rsidP="00B2464E">
      <w:pPr>
        <w:jc w:val="both"/>
        <w:rPr>
          <w:rFonts w:ascii="Calibri" w:hAnsi="Calibri" w:cs="Calibri"/>
          <w:b/>
          <w:bCs/>
          <w:sz w:val="22"/>
          <w:szCs w:val="22"/>
        </w:rPr>
      </w:pPr>
    </w:p>
    <w:p w14:paraId="6993F309" w14:textId="084B13DD" w:rsidR="000B64B5" w:rsidRPr="00FF5623" w:rsidRDefault="000B64B5" w:rsidP="00577453">
      <w:pPr>
        <w:pStyle w:val="Nessunaspaziatura"/>
        <w:numPr>
          <w:ilvl w:val="0"/>
          <w:numId w:val="32"/>
        </w:numPr>
        <w:jc w:val="both"/>
        <w:rPr>
          <w:rFonts w:ascii="Calibri" w:hAnsi="Calibri" w:cs="Calibri"/>
          <w:sz w:val="22"/>
          <w:szCs w:val="22"/>
        </w:rPr>
      </w:pPr>
      <w:r w:rsidRPr="00FF5623">
        <w:rPr>
          <w:rFonts w:ascii="Calibri" w:hAnsi="Calibri" w:cs="Calibri"/>
          <w:sz w:val="22"/>
          <w:szCs w:val="22"/>
        </w:rPr>
        <w:t>non è stata/o adottata condanna con sentenza definitiva o decreto penale di condanna</w:t>
      </w:r>
      <w:r w:rsidRPr="00FF5623">
        <w:rPr>
          <w:rFonts w:ascii="Calibri" w:hAnsi="Calibri" w:cs="Calibri"/>
          <w:sz w:val="22"/>
          <w:szCs w:val="22"/>
        </w:rPr>
        <w:br/>
        <w:t>divenuto irrevocabile per i reati elencati al comma 1 dell’ art. 94 del decreto legislativo</w:t>
      </w:r>
      <w:r w:rsidRPr="00FF5623">
        <w:rPr>
          <w:rFonts w:ascii="Calibri" w:hAnsi="Calibri" w:cs="Calibri"/>
          <w:sz w:val="22"/>
          <w:szCs w:val="22"/>
        </w:rPr>
        <w:br/>
        <w:t>36/2023 fermo restando che la causa di esclusione non è disposta e il divieto di aggiudicare</w:t>
      </w:r>
      <w:r w:rsidRPr="00FF5623">
        <w:rPr>
          <w:rFonts w:ascii="Calibri" w:hAnsi="Calibri" w:cs="Calibri"/>
          <w:sz w:val="22"/>
          <w:szCs w:val="22"/>
        </w:rPr>
        <w:br/>
        <w:t>non si applica quando il reato è stato depenalizzato oppure quando è intervenuta la</w:t>
      </w:r>
      <w:r w:rsidRPr="00FF5623">
        <w:rPr>
          <w:rFonts w:ascii="Calibri" w:hAnsi="Calibri" w:cs="Calibri"/>
          <w:sz w:val="22"/>
          <w:szCs w:val="22"/>
        </w:rPr>
        <w:br/>
        <w:t>riabilitazione oppure, nei casi di condanna ad una pena accessoria perpetua, quando questa è</w:t>
      </w:r>
      <w:r w:rsidRPr="00FF5623">
        <w:rPr>
          <w:rFonts w:ascii="Calibri" w:hAnsi="Calibri" w:cs="Calibri"/>
          <w:sz w:val="22"/>
          <w:szCs w:val="22"/>
        </w:rPr>
        <w:br/>
        <w:t>stata dichiarata estinta ai sensi dell’articolo 179, settimo comma, del codice penale</w:t>
      </w:r>
      <w:r w:rsidR="00245B56" w:rsidRPr="00FF5623">
        <w:rPr>
          <w:rFonts w:ascii="Calibri" w:hAnsi="Calibri" w:cs="Calibri"/>
          <w:sz w:val="22"/>
          <w:szCs w:val="22"/>
        </w:rPr>
        <w:t>.</w:t>
      </w:r>
    </w:p>
    <w:p w14:paraId="00254013" w14:textId="77777777" w:rsidR="00245B56" w:rsidRPr="00FF5623" w:rsidRDefault="00245B56" w:rsidP="00B2464E">
      <w:pPr>
        <w:pStyle w:val="Nessunaspaziatura"/>
        <w:jc w:val="both"/>
        <w:rPr>
          <w:rFonts w:ascii="Calibri" w:hAnsi="Calibri" w:cs="Calibri"/>
          <w:sz w:val="22"/>
          <w:szCs w:val="22"/>
        </w:rPr>
      </w:pPr>
    </w:p>
    <w:p w14:paraId="7D553FEF" w14:textId="77777777" w:rsidR="00245B56" w:rsidRPr="00FF5623" w:rsidRDefault="000B64B5" w:rsidP="00577453">
      <w:pPr>
        <w:pStyle w:val="Nessunaspaziatura"/>
        <w:numPr>
          <w:ilvl w:val="0"/>
          <w:numId w:val="32"/>
        </w:numPr>
        <w:jc w:val="both"/>
        <w:rPr>
          <w:rFonts w:ascii="Calibri" w:hAnsi="Calibri" w:cs="Calibri"/>
          <w:sz w:val="22"/>
          <w:szCs w:val="22"/>
        </w:rPr>
      </w:pPr>
      <w:r w:rsidRPr="00FF5623">
        <w:rPr>
          <w:rFonts w:ascii="Calibri" w:hAnsi="Calibri" w:cs="Calibri"/>
          <w:sz w:val="22"/>
          <w:szCs w:val="22"/>
        </w:rPr>
        <w:t>non sussistono le ragioni di decadenza, di sospensione o di divieto previste dall’articolo 67</w:t>
      </w:r>
      <w:r w:rsidRPr="00FF5623">
        <w:rPr>
          <w:rFonts w:ascii="Calibri" w:hAnsi="Calibri" w:cs="Calibri"/>
          <w:sz w:val="22"/>
          <w:szCs w:val="22"/>
        </w:rPr>
        <w:br/>
        <w:t>del codice delle leggi antimafia e delle misure di prevenzione, di cui al decreto legislativo 6</w:t>
      </w:r>
      <w:r w:rsidRPr="00FF5623">
        <w:rPr>
          <w:rFonts w:ascii="Calibri" w:hAnsi="Calibri" w:cs="Calibri"/>
          <w:sz w:val="22"/>
          <w:szCs w:val="22"/>
        </w:rPr>
        <w:br/>
        <w:t>settembre 2011, n. 159 o di un tentativo di infiltrazione mafiosa di cui all’articolo 84, comma</w:t>
      </w:r>
      <w:r w:rsidRPr="00FF5623">
        <w:rPr>
          <w:rFonts w:ascii="Calibri" w:hAnsi="Calibri" w:cs="Calibri"/>
          <w:sz w:val="22"/>
          <w:szCs w:val="22"/>
        </w:rPr>
        <w:br/>
        <w:t>4, del medesimo codice, fermo restando quanto previsto dagli articoli 88, comma 4-bis, e 92,</w:t>
      </w:r>
      <w:r w:rsidRPr="00FF5623">
        <w:rPr>
          <w:rFonts w:ascii="Calibri" w:hAnsi="Calibri" w:cs="Calibri"/>
          <w:sz w:val="22"/>
          <w:szCs w:val="22"/>
        </w:rPr>
        <w:br/>
        <w:t>commi 2 e 3, del codice di cui al decreto legislativo n. 159 del 2011, con riferimento</w:t>
      </w:r>
      <w:r w:rsidRPr="00FF5623">
        <w:rPr>
          <w:rFonts w:ascii="Calibri" w:hAnsi="Calibri" w:cs="Calibri"/>
          <w:sz w:val="22"/>
          <w:szCs w:val="22"/>
        </w:rPr>
        <w:br/>
        <w:t>rispettivamente alle comunicazioni antimafia e alle informazioni antimafia e tenuto conto che</w:t>
      </w:r>
      <w:r w:rsidRPr="00FF5623">
        <w:rPr>
          <w:rFonts w:ascii="Calibri" w:hAnsi="Calibri" w:cs="Calibri"/>
          <w:sz w:val="22"/>
          <w:szCs w:val="22"/>
        </w:rPr>
        <w:br/>
        <w:t>la causa di esclusione di cui all’articolo 84, comma 4, del medesimo codice di cui al decreto</w:t>
      </w:r>
      <w:r w:rsidRPr="00FF5623">
        <w:rPr>
          <w:rFonts w:ascii="Calibri" w:hAnsi="Calibri" w:cs="Calibri"/>
          <w:sz w:val="22"/>
          <w:szCs w:val="22"/>
        </w:rPr>
        <w:br/>
        <w:t>legislativo n. 159 del 2011 non opera se, entro la data dell’aggiudicazione, l’impresa sia stata</w:t>
      </w:r>
      <w:r w:rsidRPr="00FF5623">
        <w:rPr>
          <w:rFonts w:ascii="Calibri" w:hAnsi="Calibri" w:cs="Calibri"/>
          <w:sz w:val="22"/>
          <w:szCs w:val="22"/>
        </w:rPr>
        <w:br/>
        <w:t>ammessa al controllo giudiziario ai sensi dell’articolo 34-bis del medesimo codice;</w:t>
      </w:r>
    </w:p>
    <w:p w14:paraId="4A829E26" w14:textId="77777777" w:rsidR="00245B56" w:rsidRPr="00FF5623" w:rsidRDefault="00245B56" w:rsidP="00B2464E">
      <w:pPr>
        <w:pStyle w:val="Paragrafoelenco"/>
        <w:ind w:left="0"/>
        <w:rPr>
          <w:rFonts w:ascii="Calibri" w:hAnsi="Calibri" w:cs="Calibri"/>
          <w:sz w:val="22"/>
          <w:szCs w:val="22"/>
        </w:rPr>
      </w:pPr>
    </w:p>
    <w:p w14:paraId="1BD1FBBB" w14:textId="1CE430FF" w:rsidR="0070664A" w:rsidRPr="00FF5623" w:rsidRDefault="000B64B5" w:rsidP="00577453">
      <w:pPr>
        <w:pStyle w:val="Nessunaspaziatura"/>
        <w:numPr>
          <w:ilvl w:val="0"/>
          <w:numId w:val="32"/>
        </w:numPr>
        <w:jc w:val="both"/>
        <w:rPr>
          <w:rFonts w:ascii="Calibri" w:hAnsi="Calibri" w:cs="Calibri"/>
          <w:sz w:val="22"/>
          <w:szCs w:val="22"/>
        </w:rPr>
      </w:pPr>
      <w:r w:rsidRPr="00FF5623">
        <w:rPr>
          <w:rFonts w:ascii="Calibri" w:hAnsi="Calibri" w:cs="Calibri"/>
          <w:sz w:val="22"/>
          <w:szCs w:val="22"/>
        </w:rPr>
        <w:t>che l’operatore economico non versa in alcuna delle cause di esclusione di cui al comma 5</w:t>
      </w:r>
      <w:r w:rsidRPr="00FF5623">
        <w:rPr>
          <w:rFonts w:ascii="Calibri" w:hAnsi="Calibri" w:cs="Calibri"/>
          <w:sz w:val="22"/>
          <w:szCs w:val="22"/>
        </w:rPr>
        <w:br/>
        <w:t>dell’articolo 94 del d.lgs. 36/2023, laddove applicabili;</w:t>
      </w:r>
    </w:p>
    <w:p w14:paraId="28B8C2EA" w14:textId="77777777" w:rsidR="00577453" w:rsidRPr="00FF5623" w:rsidRDefault="00577453" w:rsidP="00577453">
      <w:pPr>
        <w:pStyle w:val="Nessunaspaziatura"/>
        <w:jc w:val="both"/>
        <w:rPr>
          <w:rFonts w:ascii="Calibri" w:hAnsi="Calibri" w:cs="Calibri"/>
          <w:sz w:val="22"/>
          <w:szCs w:val="22"/>
        </w:rPr>
      </w:pPr>
    </w:p>
    <w:p w14:paraId="6C3C6B4D" w14:textId="6E14A2DC" w:rsidR="0070664A" w:rsidRPr="00FF5623" w:rsidRDefault="000B64B5" w:rsidP="00577453">
      <w:pPr>
        <w:pStyle w:val="Nessunaspaziatura"/>
        <w:numPr>
          <w:ilvl w:val="0"/>
          <w:numId w:val="32"/>
        </w:numPr>
        <w:jc w:val="both"/>
        <w:rPr>
          <w:rFonts w:ascii="Calibri" w:hAnsi="Calibri" w:cs="Calibri"/>
          <w:sz w:val="22"/>
          <w:szCs w:val="22"/>
        </w:rPr>
      </w:pPr>
      <w:r w:rsidRPr="00FF5623">
        <w:rPr>
          <w:rFonts w:ascii="Calibri" w:hAnsi="Calibri" w:cs="Calibri"/>
          <w:sz w:val="22"/>
          <w:szCs w:val="22"/>
        </w:rPr>
        <w:t>di non aver commesso, ai sensi dell’articolo 94, comma 6, del Decreto legislativo 36/2023</w:t>
      </w:r>
      <w:r w:rsidRPr="00FF5623">
        <w:rPr>
          <w:rFonts w:ascii="Calibri" w:hAnsi="Calibri" w:cs="Calibri"/>
          <w:sz w:val="22"/>
          <w:szCs w:val="22"/>
        </w:rPr>
        <w:br/>
        <w:t>36/2023, violazioni gravi, definitivamente accertate, rispetto agli obblighi relativi al</w:t>
      </w:r>
      <w:r w:rsidRPr="00FF5623">
        <w:rPr>
          <w:rFonts w:ascii="Calibri" w:hAnsi="Calibri" w:cs="Calibri"/>
          <w:sz w:val="22"/>
          <w:szCs w:val="22"/>
        </w:rPr>
        <w:br/>
        <w:t>pagamento delle imposte e tasse o dei contributi previdenziali, secondo la legislazione italiana</w:t>
      </w:r>
      <w:r w:rsidRPr="00FF5623">
        <w:rPr>
          <w:rFonts w:ascii="Calibri" w:hAnsi="Calibri" w:cs="Calibri"/>
          <w:sz w:val="22"/>
          <w:szCs w:val="22"/>
        </w:rPr>
        <w:br/>
        <w:t>o quella dello Stato in cui è stabilito. Sono gravi violazioni definitivamente accertate quelle</w:t>
      </w:r>
      <w:r w:rsidRPr="00FF5623">
        <w:rPr>
          <w:rFonts w:ascii="Calibri" w:hAnsi="Calibri" w:cs="Calibri"/>
          <w:sz w:val="22"/>
          <w:szCs w:val="22"/>
        </w:rPr>
        <w:br/>
        <w:t>specificate nell’allegato II.10 del decreto legislativo 36/2023.</w:t>
      </w:r>
    </w:p>
    <w:p w14:paraId="64ED553E" w14:textId="77777777" w:rsidR="0070664A" w:rsidRPr="00FF5623" w:rsidRDefault="0070664A" w:rsidP="00B2464E">
      <w:pPr>
        <w:pStyle w:val="Paragrafoelenco"/>
        <w:ind w:left="0"/>
        <w:rPr>
          <w:rFonts w:ascii="Calibri" w:hAnsi="Calibri" w:cs="Calibri"/>
          <w:sz w:val="22"/>
          <w:szCs w:val="22"/>
        </w:rPr>
      </w:pPr>
    </w:p>
    <w:p w14:paraId="3E8FC8E4" w14:textId="77777777" w:rsidR="004104B4" w:rsidRPr="00FF5623" w:rsidRDefault="004104B4" w:rsidP="00B2464E">
      <w:pPr>
        <w:pStyle w:val="Nessunaspaziatura"/>
        <w:jc w:val="both"/>
        <w:rPr>
          <w:rFonts w:ascii="Calibri" w:hAnsi="Calibri" w:cs="Calibri"/>
          <w:b/>
          <w:bCs/>
          <w:sz w:val="22"/>
          <w:szCs w:val="22"/>
        </w:rPr>
      </w:pPr>
    </w:p>
    <w:p w14:paraId="760850AA" w14:textId="22A2A249" w:rsidR="00493B27" w:rsidRPr="00FF5623" w:rsidRDefault="000B64B5" w:rsidP="00A024BE">
      <w:pPr>
        <w:pStyle w:val="Nessunaspaziatura"/>
        <w:jc w:val="both"/>
        <w:rPr>
          <w:rFonts w:ascii="Calibri" w:hAnsi="Calibri" w:cs="Calibri"/>
          <w:b/>
          <w:bCs/>
          <w:sz w:val="22"/>
          <w:szCs w:val="22"/>
        </w:rPr>
      </w:pPr>
      <w:r w:rsidRPr="00FF5623">
        <w:rPr>
          <w:rFonts w:ascii="Calibri" w:hAnsi="Calibri" w:cs="Calibri"/>
          <w:b/>
          <w:bCs/>
          <w:sz w:val="22"/>
          <w:szCs w:val="22"/>
        </w:rPr>
        <w:t>Sezione II:</w:t>
      </w:r>
      <w:r w:rsidR="00B2464E" w:rsidRPr="00FF5623">
        <w:rPr>
          <w:rFonts w:ascii="Calibri" w:hAnsi="Calibri" w:cs="Calibri"/>
          <w:b/>
          <w:bCs/>
          <w:sz w:val="22"/>
          <w:szCs w:val="22"/>
        </w:rPr>
        <w:t xml:space="preserve"> C</w:t>
      </w:r>
      <w:r w:rsidRPr="00FF5623">
        <w:rPr>
          <w:rFonts w:ascii="Calibri" w:hAnsi="Calibri" w:cs="Calibri"/>
          <w:b/>
          <w:bCs/>
          <w:sz w:val="22"/>
          <w:szCs w:val="22"/>
        </w:rPr>
        <w:t>ause di esclusione non automatica</w:t>
      </w:r>
      <w:r w:rsidR="00F84147" w:rsidRPr="00FF5623">
        <w:rPr>
          <w:rFonts w:ascii="Calibri" w:hAnsi="Calibri" w:cs="Calibri"/>
          <w:b/>
          <w:bCs/>
          <w:sz w:val="22"/>
          <w:szCs w:val="22"/>
        </w:rPr>
        <w:t xml:space="preserve"> i</w:t>
      </w:r>
      <w:r w:rsidRPr="00FF5623">
        <w:rPr>
          <w:rFonts w:ascii="Calibri" w:hAnsi="Calibri" w:cs="Calibri"/>
          <w:b/>
          <w:bCs/>
          <w:sz w:val="22"/>
          <w:szCs w:val="22"/>
        </w:rPr>
        <w:t xml:space="preserve">n relazione ai requisiti richiesti dall’articolo </w:t>
      </w:r>
      <w:proofErr w:type="gramStart"/>
      <w:r w:rsidRPr="00FF5623">
        <w:rPr>
          <w:rFonts w:ascii="Calibri" w:hAnsi="Calibri" w:cs="Calibri"/>
          <w:b/>
          <w:bCs/>
          <w:sz w:val="22"/>
          <w:szCs w:val="22"/>
        </w:rPr>
        <w:t>95</w:t>
      </w:r>
      <w:r w:rsidR="00D2496E" w:rsidRPr="00FF5623">
        <w:rPr>
          <w:rFonts w:ascii="Calibri" w:hAnsi="Calibri" w:cs="Calibri"/>
          <w:b/>
          <w:bCs/>
          <w:sz w:val="22"/>
          <w:szCs w:val="22"/>
        </w:rPr>
        <w:t xml:space="preserve"> </w:t>
      </w:r>
      <w:r w:rsidRPr="00FF5623">
        <w:rPr>
          <w:rFonts w:ascii="Calibri" w:hAnsi="Calibri" w:cs="Calibri"/>
          <w:b/>
          <w:bCs/>
          <w:sz w:val="22"/>
          <w:szCs w:val="22"/>
        </w:rPr>
        <w:t xml:space="preserve"> </w:t>
      </w:r>
      <w:r w:rsidR="00D2496E" w:rsidRPr="00FF5623">
        <w:rPr>
          <w:rFonts w:ascii="Calibri" w:hAnsi="Calibri" w:cs="Calibri"/>
          <w:b/>
          <w:bCs/>
          <w:sz w:val="22"/>
          <w:szCs w:val="22"/>
        </w:rPr>
        <w:t>D.</w:t>
      </w:r>
      <w:proofErr w:type="gramEnd"/>
      <w:r w:rsidR="00D2496E" w:rsidRPr="00FF5623">
        <w:rPr>
          <w:rFonts w:ascii="Calibri" w:hAnsi="Calibri" w:cs="Calibri"/>
          <w:b/>
          <w:bCs/>
          <w:sz w:val="22"/>
          <w:szCs w:val="22"/>
        </w:rPr>
        <w:t xml:space="preserve"> Lgs </w:t>
      </w:r>
      <w:r w:rsidRPr="00FF5623">
        <w:rPr>
          <w:rFonts w:ascii="Calibri" w:hAnsi="Calibri" w:cs="Calibri"/>
          <w:b/>
          <w:bCs/>
          <w:sz w:val="22"/>
          <w:szCs w:val="22"/>
        </w:rPr>
        <w:t>36/2023</w:t>
      </w:r>
      <w:r w:rsidRPr="00FF5623">
        <w:rPr>
          <w:rFonts w:ascii="Calibri" w:hAnsi="Calibri" w:cs="Calibri"/>
          <w:sz w:val="22"/>
          <w:szCs w:val="22"/>
        </w:rPr>
        <w:br/>
      </w:r>
      <w:r w:rsidR="00A024BE" w:rsidRPr="00FF5623">
        <w:rPr>
          <w:rFonts w:ascii="Calibri" w:hAnsi="Calibri" w:cs="Calibri"/>
          <w:b/>
          <w:bCs/>
          <w:sz w:val="22"/>
          <w:szCs w:val="22"/>
        </w:rPr>
        <w:t xml:space="preserve">                                                                                        </w:t>
      </w:r>
      <w:r w:rsidRPr="00FF5623">
        <w:rPr>
          <w:rFonts w:ascii="Calibri" w:hAnsi="Calibri" w:cs="Calibri"/>
          <w:b/>
          <w:bCs/>
          <w:sz w:val="22"/>
          <w:szCs w:val="22"/>
        </w:rPr>
        <w:t>DICHIARA</w:t>
      </w:r>
    </w:p>
    <w:p w14:paraId="5E476F32" w14:textId="77777777" w:rsidR="00B55BD0" w:rsidRPr="00FF5623" w:rsidRDefault="00B55BD0" w:rsidP="00B55BD0">
      <w:pPr>
        <w:pStyle w:val="Nessunaspaziatura"/>
        <w:jc w:val="center"/>
        <w:rPr>
          <w:rFonts w:ascii="Calibri" w:hAnsi="Calibri" w:cs="Calibri"/>
          <w:b/>
          <w:bCs/>
          <w:sz w:val="22"/>
          <w:szCs w:val="22"/>
        </w:rPr>
      </w:pPr>
    </w:p>
    <w:p w14:paraId="51E64253" w14:textId="61345940" w:rsidR="00EB577E" w:rsidRPr="00FF5623" w:rsidRDefault="000B64B5" w:rsidP="00577453">
      <w:pPr>
        <w:pStyle w:val="Nessunaspaziatura"/>
        <w:numPr>
          <w:ilvl w:val="0"/>
          <w:numId w:val="34"/>
        </w:numPr>
        <w:jc w:val="both"/>
        <w:rPr>
          <w:rFonts w:ascii="Calibri" w:hAnsi="Calibri" w:cs="Calibri"/>
          <w:sz w:val="22"/>
          <w:szCs w:val="22"/>
        </w:rPr>
      </w:pPr>
      <w:r w:rsidRPr="00FF5623">
        <w:rPr>
          <w:rFonts w:ascii="Calibri" w:hAnsi="Calibri" w:cs="Calibri"/>
          <w:sz w:val="22"/>
          <w:szCs w:val="22"/>
        </w:rPr>
        <w:t>che l’operatore economico non versa in alcuna delle possibili cause di esclusione di cui al</w:t>
      </w:r>
      <w:r w:rsidRPr="00FF5623">
        <w:rPr>
          <w:rFonts w:ascii="Calibri" w:hAnsi="Calibri" w:cs="Calibri"/>
          <w:sz w:val="22"/>
          <w:szCs w:val="22"/>
        </w:rPr>
        <w:br/>
        <w:t>comma 1 dell’articolo 95 del d.lgs. 36/2023, se applicabili, anche tenuto conto di quanto</w:t>
      </w:r>
      <w:r w:rsidRPr="00FF5623">
        <w:rPr>
          <w:rFonts w:ascii="Calibri" w:hAnsi="Calibri" w:cs="Calibri"/>
          <w:sz w:val="22"/>
          <w:szCs w:val="22"/>
        </w:rPr>
        <w:br/>
        <w:t xml:space="preserve">disposto all’art. 98 dello stesso </w:t>
      </w:r>
      <w:r w:rsidR="00D2496E" w:rsidRPr="00FF5623">
        <w:rPr>
          <w:rFonts w:ascii="Calibri" w:hAnsi="Calibri" w:cs="Calibri"/>
          <w:sz w:val="22"/>
          <w:szCs w:val="22"/>
        </w:rPr>
        <w:t>D</w:t>
      </w:r>
      <w:r w:rsidRPr="00FF5623">
        <w:rPr>
          <w:rFonts w:ascii="Calibri" w:hAnsi="Calibri" w:cs="Calibri"/>
          <w:sz w:val="22"/>
          <w:szCs w:val="22"/>
        </w:rPr>
        <w:t>.lgs. 36/2023;</w:t>
      </w:r>
    </w:p>
    <w:p w14:paraId="632F3715" w14:textId="1CFCA6F1" w:rsidR="00EB577E" w:rsidRPr="00FF5623" w:rsidRDefault="000B64B5" w:rsidP="00577453">
      <w:pPr>
        <w:pStyle w:val="Nessunaspaziatura"/>
        <w:numPr>
          <w:ilvl w:val="0"/>
          <w:numId w:val="34"/>
        </w:numPr>
        <w:jc w:val="both"/>
        <w:rPr>
          <w:rFonts w:ascii="Calibri" w:hAnsi="Calibri" w:cs="Calibri"/>
          <w:sz w:val="22"/>
          <w:szCs w:val="22"/>
        </w:rPr>
      </w:pPr>
      <w:r w:rsidRPr="00FF5623">
        <w:rPr>
          <w:rFonts w:ascii="Calibri" w:hAnsi="Calibri" w:cs="Calibri"/>
          <w:sz w:val="22"/>
          <w:szCs w:val="22"/>
        </w:rPr>
        <w:t>che l’operatore economico non ha commesso gravi violazioni non definitivamente accertate</w:t>
      </w:r>
      <w:r w:rsidRPr="00FF5623">
        <w:rPr>
          <w:rFonts w:ascii="Calibri" w:hAnsi="Calibri" w:cs="Calibri"/>
          <w:sz w:val="22"/>
          <w:szCs w:val="22"/>
        </w:rPr>
        <w:br/>
        <w:t>agli obblighi relativi al pagamento di imposte e tasse o contributi previdenziali, tenuto conto</w:t>
      </w:r>
      <w:r w:rsidRPr="00FF5623">
        <w:rPr>
          <w:rFonts w:ascii="Calibri" w:hAnsi="Calibri" w:cs="Calibri"/>
          <w:sz w:val="22"/>
          <w:szCs w:val="22"/>
        </w:rPr>
        <w:br/>
        <w:t>che costituiscono gravi violazioni non definitivamente accertate in materia fiscale quelle</w:t>
      </w:r>
      <w:r w:rsidRPr="00FF5623">
        <w:rPr>
          <w:rFonts w:ascii="Calibri" w:hAnsi="Calibri" w:cs="Calibri"/>
          <w:sz w:val="22"/>
          <w:szCs w:val="22"/>
        </w:rPr>
        <w:br/>
        <w:t xml:space="preserve">indicate nell’allegato II.10 del </w:t>
      </w:r>
      <w:r w:rsidR="00D2496E" w:rsidRPr="00FF5623">
        <w:rPr>
          <w:rFonts w:ascii="Calibri" w:hAnsi="Calibri" w:cs="Calibri"/>
          <w:sz w:val="22"/>
          <w:szCs w:val="22"/>
        </w:rPr>
        <w:t>D</w:t>
      </w:r>
      <w:r w:rsidRPr="00FF5623">
        <w:rPr>
          <w:rFonts w:ascii="Calibri" w:hAnsi="Calibri" w:cs="Calibri"/>
          <w:sz w:val="22"/>
          <w:szCs w:val="22"/>
        </w:rPr>
        <w:t>.lgs. 36/2023, che la gravità deve essere valutata, in ogni</w:t>
      </w:r>
      <w:r w:rsidRPr="00FF5623">
        <w:rPr>
          <w:rFonts w:ascii="Calibri" w:hAnsi="Calibri" w:cs="Calibri"/>
          <w:sz w:val="22"/>
          <w:szCs w:val="22"/>
        </w:rPr>
        <w:br/>
        <w:t>caso, anche tenendo conto del valore dell’appalto e che la causa di esclusione non si applica</w:t>
      </w:r>
      <w:r w:rsidRPr="00FF5623">
        <w:rPr>
          <w:rFonts w:ascii="Calibri" w:hAnsi="Calibri" w:cs="Calibri"/>
          <w:sz w:val="22"/>
          <w:szCs w:val="22"/>
        </w:rPr>
        <w:br/>
        <w:t>quando l’operatore economico ha ottemperato ai suoi obblighi pagando o impegnandosi in</w:t>
      </w:r>
      <w:r w:rsidRPr="00FF5623">
        <w:rPr>
          <w:rFonts w:ascii="Calibri" w:hAnsi="Calibri" w:cs="Calibri"/>
          <w:sz w:val="22"/>
          <w:szCs w:val="22"/>
        </w:rPr>
        <w:br/>
        <w:t>modo vincolante a pagare le imposte o i contributi previdenziali dovuti, compresi eventuali</w:t>
      </w:r>
      <w:r w:rsidRPr="00FF5623">
        <w:rPr>
          <w:rFonts w:ascii="Calibri" w:hAnsi="Calibri" w:cs="Calibri"/>
          <w:sz w:val="22"/>
          <w:szCs w:val="22"/>
        </w:rPr>
        <w:br/>
        <w:t>interessi o sanzioni, oppure quando il debito tributario o previdenziale sia comunque</w:t>
      </w:r>
      <w:r w:rsidRPr="00FF5623">
        <w:rPr>
          <w:rFonts w:ascii="Calibri" w:hAnsi="Calibri" w:cs="Calibri"/>
          <w:sz w:val="22"/>
          <w:szCs w:val="22"/>
        </w:rPr>
        <w:br/>
        <w:t>integralmente estinto, purché l’estinzione, il pagamento o l’impegno si siano perfezionati</w:t>
      </w:r>
      <w:r w:rsidRPr="00FF5623">
        <w:rPr>
          <w:rFonts w:ascii="Calibri" w:hAnsi="Calibri" w:cs="Calibri"/>
          <w:sz w:val="22"/>
          <w:szCs w:val="22"/>
        </w:rPr>
        <w:br/>
        <w:t>anteriormente alla scadenza del termine di presentazione dell’offerta, oppure nel caso in cui</w:t>
      </w:r>
      <w:r w:rsidRPr="00FF5623">
        <w:rPr>
          <w:rFonts w:ascii="Calibri" w:hAnsi="Calibri" w:cs="Calibri"/>
          <w:sz w:val="22"/>
          <w:szCs w:val="22"/>
        </w:rPr>
        <w:br/>
        <w:t>l’operatore economico abbia compensato il debito tributario con crediti certificati vantati nei</w:t>
      </w:r>
      <w:r w:rsidRPr="00FF5623">
        <w:rPr>
          <w:rFonts w:ascii="Calibri" w:hAnsi="Calibri" w:cs="Calibri"/>
          <w:sz w:val="22"/>
          <w:szCs w:val="22"/>
        </w:rPr>
        <w:br/>
        <w:t>confronti della P.A.</w:t>
      </w:r>
    </w:p>
    <w:p w14:paraId="751D8975" w14:textId="77777777" w:rsidR="00EB577E" w:rsidRPr="00FF5623" w:rsidRDefault="00EB577E" w:rsidP="00B2464E">
      <w:pPr>
        <w:pStyle w:val="Nessunaspaziatura"/>
        <w:jc w:val="both"/>
        <w:rPr>
          <w:rFonts w:ascii="Calibri" w:hAnsi="Calibri" w:cs="Calibri"/>
          <w:sz w:val="22"/>
          <w:szCs w:val="22"/>
        </w:rPr>
      </w:pPr>
    </w:p>
    <w:p w14:paraId="78846885" w14:textId="3D85DF04" w:rsidR="000B64B5" w:rsidRPr="00FF5623" w:rsidRDefault="000B64B5" w:rsidP="00B2464E">
      <w:pPr>
        <w:pStyle w:val="Nessunaspaziatura"/>
        <w:jc w:val="both"/>
        <w:rPr>
          <w:rFonts w:ascii="Calibri" w:hAnsi="Calibri" w:cs="Calibri"/>
          <w:b/>
          <w:bCs/>
          <w:sz w:val="22"/>
          <w:szCs w:val="22"/>
        </w:rPr>
      </w:pPr>
      <w:r w:rsidRPr="00FF5623">
        <w:rPr>
          <w:rFonts w:ascii="Calibri" w:hAnsi="Calibri" w:cs="Calibri"/>
          <w:b/>
          <w:bCs/>
          <w:sz w:val="22"/>
          <w:szCs w:val="22"/>
        </w:rPr>
        <w:t>Sezione III: Adozione di misure di Self-Cleaning (di aver adottato, eventualmente, misure</w:t>
      </w:r>
      <w:r w:rsidRPr="00FF5623">
        <w:rPr>
          <w:rFonts w:ascii="Calibri" w:hAnsi="Calibri" w:cs="Calibri"/>
          <w:b/>
          <w:bCs/>
          <w:sz w:val="22"/>
          <w:szCs w:val="22"/>
        </w:rPr>
        <w:br/>
        <w:t>tali a dimostrare la propria affidabilità) di cui al comma 6 dell’articolo 96 del</w:t>
      </w:r>
      <w:r w:rsidR="00B55BD0" w:rsidRPr="00FF5623">
        <w:rPr>
          <w:rFonts w:ascii="Calibri" w:hAnsi="Calibri" w:cs="Calibri"/>
          <w:b/>
          <w:bCs/>
          <w:sz w:val="22"/>
          <w:szCs w:val="22"/>
        </w:rPr>
        <w:t xml:space="preserve"> </w:t>
      </w:r>
      <w:proofErr w:type="spellStart"/>
      <w:r w:rsidR="00B55BD0" w:rsidRPr="00FF5623">
        <w:rPr>
          <w:rFonts w:ascii="Calibri" w:hAnsi="Calibri" w:cs="Calibri"/>
          <w:b/>
          <w:bCs/>
          <w:sz w:val="22"/>
          <w:szCs w:val="22"/>
        </w:rPr>
        <w:t>D.lgs</w:t>
      </w:r>
      <w:proofErr w:type="spellEnd"/>
      <w:r w:rsidRPr="00FF5623">
        <w:rPr>
          <w:rFonts w:ascii="Calibri" w:hAnsi="Calibri" w:cs="Calibri"/>
          <w:b/>
          <w:bCs/>
          <w:sz w:val="22"/>
          <w:szCs w:val="22"/>
        </w:rPr>
        <w:t xml:space="preserve"> 36/2023</w:t>
      </w:r>
    </w:p>
    <w:p w14:paraId="69A8ACF3" w14:textId="77777777" w:rsidR="00EB577E" w:rsidRPr="00FF5623" w:rsidRDefault="00EB577E" w:rsidP="00B2464E">
      <w:pPr>
        <w:pStyle w:val="Nessunaspaziatura"/>
        <w:jc w:val="both"/>
        <w:rPr>
          <w:rFonts w:ascii="Calibri" w:hAnsi="Calibri" w:cs="Calibri"/>
          <w:sz w:val="22"/>
          <w:szCs w:val="22"/>
        </w:rPr>
      </w:pPr>
    </w:p>
    <w:p w14:paraId="42656DB0" w14:textId="7CCF8F2C" w:rsidR="00EB577E" w:rsidRPr="00FF5623" w:rsidRDefault="001F3CD3" w:rsidP="00B2464E">
      <w:pPr>
        <w:pStyle w:val="Nessunaspaziatura"/>
        <w:jc w:val="center"/>
        <w:rPr>
          <w:rFonts w:ascii="Calibri" w:hAnsi="Calibri" w:cs="Calibri"/>
          <w:b/>
          <w:bCs/>
          <w:sz w:val="22"/>
          <w:szCs w:val="22"/>
        </w:rPr>
      </w:pPr>
      <w:r w:rsidRPr="00FF5623">
        <w:rPr>
          <w:rFonts w:ascii="Calibri" w:hAnsi="Calibri" w:cs="Calibri"/>
          <w:b/>
          <w:bCs/>
          <w:sz w:val="22"/>
          <w:szCs w:val="22"/>
        </w:rPr>
        <w:t>DICHIARA</w:t>
      </w:r>
    </w:p>
    <w:p w14:paraId="21A45515" w14:textId="77777777" w:rsidR="00EB577E" w:rsidRPr="00FF5623" w:rsidRDefault="00EB577E" w:rsidP="00B2464E">
      <w:pPr>
        <w:pStyle w:val="Nessunaspaziatura"/>
        <w:jc w:val="both"/>
        <w:rPr>
          <w:rFonts w:ascii="Calibri" w:hAnsi="Calibri" w:cs="Calibri"/>
          <w:sz w:val="22"/>
          <w:szCs w:val="22"/>
        </w:rPr>
      </w:pPr>
    </w:p>
    <w:p w14:paraId="75AAC0FE" w14:textId="77777777" w:rsidR="00577453" w:rsidRPr="00FF5623" w:rsidRDefault="00503A1A" w:rsidP="00577453">
      <w:pPr>
        <w:widowControl/>
        <w:autoSpaceDE/>
        <w:autoSpaceDN/>
        <w:adjustRightInd/>
        <w:rPr>
          <w:rFonts w:ascii="Calibri" w:hAnsi="Calibri" w:cs="Calibri"/>
          <w:sz w:val="22"/>
          <w:szCs w:val="22"/>
        </w:rPr>
      </w:pPr>
      <w:r w:rsidRPr="00FF5623">
        <w:rPr>
          <w:rFonts w:ascii="Calibri" w:hAnsi="Calibri" w:cs="Calibri"/>
          <w:sz w:val="22"/>
          <w:szCs w:val="22"/>
        </w:rPr>
        <w:t xml:space="preserve"> </w:t>
      </w:r>
      <w:r w:rsidR="000B64B5" w:rsidRPr="00FF5623">
        <w:rPr>
          <w:rFonts w:ascii="Calibri" w:hAnsi="Calibri" w:cs="Calibri"/>
          <w:sz w:val="22"/>
          <w:szCs w:val="22"/>
        </w:rPr>
        <w:t>(</w:t>
      </w:r>
      <w:r w:rsidR="000B64B5" w:rsidRPr="00FF5623">
        <w:rPr>
          <w:rFonts w:ascii="Calibri" w:hAnsi="Calibri" w:cs="Calibri"/>
          <w:i/>
          <w:iCs/>
          <w:sz w:val="22"/>
          <w:szCs w:val="22"/>
        </w:rPr>
        <w:t>da sottoscrivere solo se interessa)</w:t>
      </w:r>
      <w:r w:rsidR="000B64B5" w:rsidRPr="00FF5623">
        <w:rPr>
          <w:rFonts w:ascii="Calibri" w:hAnsi="Calibri" w:cs="Calibri"/>
          <w:sz w:val="22"/>
          <w:szCs w:val="22"/>
        </w:rPr>
        <w:br/>
      </w:r>
    </w:p>
    <w:p w14:paraId="23DE93FC" w14:textId="1C8D5962" w:rsidR="00C84F92" w:rsidRPr="00FF5623" w:rsidRDefault="000B64B5" w:rsidP="00577453">
      <w:pPr>
        <w:pStyle w:val="Paragrafoelenco"/>
        <w:widowControl/>
        <w:numPr>
          <w:ilvl w:val="0"/>
          <w:numId w:val="35"/>
        </w:numPr>
        <w:autoSpaceDE/>
        <w:autoSpaceDN/>
        <w:adjustRightInd/>
        <w:rPr>
          <w:rFonts w:ascii="Calibri" w:hAnsi="Calibri" w:cs="Calibri"/>
          <w:sz w:val="22"/>
          <w:szCs w:val="22"/>
        </w:rPr>
      </w:pPr>
      <w:r w:rsidRPr="00FF5623">
        <w:rPr>
          <w:rFonts w:ascii="Calibri" w:hAnsi="Calibri" w:cs="Calibri"/>
          <w:sz w:val="22"/>
          <w:szCs w:val="22"/>
        </w:rPr>
        <w:t>che l’operatore economico, versando in una delle situazioni di cui all’articolo 94 (a eccezione del</w:t>
      </w:r>
      <w:r w:rsidRPr="00FF5623">
        <w:rPr>
          <w:rFonts w:ascii="Calibri" w:hAnsi="Calibri" w:cs="Calibri"/>
          <w:sz w:val="22"/>
          <w:szCs w:val="22"/>
        </w:rPr>
        <w:br/>
        <w:t>comma 6) o dell’art. 95 (a eccezione del comma 2) del</w:t>
      </w:r>
      <w:r w:rsidR="00B55BD0" w:rsidRPr="00FF5623">
        <w:rPr>
          <w:rFonts w:ascii="Calibri" w:hAnsi="Calibri" w:cs="Calibri"/>
          <w:sz w:val="22"/>
          <w:szCs w:val="22"/>
        </w:rPr>
        <w:t xml:space="preserve"> </w:t>
      </w:r>
      <w:proofErr w:type="spellStart"/>
      <w:r w:rsidR="00B55BD0" w:rsidRPr="00FF5623">
        <w:rPr>
          <w:rFonts w:ascii="Calibri" w:hAnsi="Calibri" w:cs="Calibri"/>
          <w:sz w:val="22"/>
          <w:szCs w:val="22"/>
        </w:rPr>
        <w:t>D</w:t>
      </w:r>
      <w:r w:rsidR="00DD0855" w:rsidRPr="00FF5623">
        <w:rPr>
          <w:rFonts w:ascii="Calibri" w:hAnsi="Calibri" w:cs="Calibri"/>
          <w:sz w:val="22"/>
          <w:szCs w:val="22"/>
        </w:rPr>
        <w:t>.</w:t>
      </w:r>
      <w:r w:rsidR="00B55BD0" w:rsidRPr="00FF5623">
        <w:rPr>
          <w:rFonts w:ascii="Calibri" w:hAnsi="Calibri" w:cs="Calibri"/>
          <w:sz w:val="22"/>
          <w:szCs w:val="22"/>
        </w:rPr>
        <w:t>Lgs</w:t>
      </w:r>
      <w:proofErr w:type="spellEnd"/>
      <w:r w:rsidRPr="00FF5623">
        <w:rPr>
          <w:rFonts w:ascii="Calibri" w:hAnsi="Calibri" w:cs="Calibri"/>
          <w:sz w:val="22"/>
          <w:szCs w:val="22"/>
        </w:rPr>
        <w:t xml:space="preserve"> 36/2023, ossia (indicare</w:t>
      </w:r>
      <w:r w:rsidRPr="00FF5623">
        <w:rPr>
          <w:rFonts w:ascii="Calibri" w:hAnsi="Calibri" w:cs="Calibri"/>
          <w:sz w:val="22"/>
          <w:szCs w:val="22"/>
        </w:rPr>
        <w:br/>
        <w:t>l’ipotesi che determina l’esclusione) _________________:</w:t>
      </w:r>
    </w:p>
    <w:p w14:paraId="5969F127" w14:textId="25FD2E6E" w:rsidR="00C84F92" w:rsidRPr="00FF5623" w:rsidRDefault="00C84F92" w:rsidP="00577453">
      <w:pPr>
        <w:pStyle w:val="Paragrafoelenco"/>
        <w:widowControl/>
        <w:numPr>
          <w:ilvl w:val="0"/>
          <w:numId w:val="35"/>
        </w:numPr>
        <w:autoSpaceDE/>
        <w:autoSpaceDN/>
        <w:adjustRightInd/>
        <w:jc w:val="both"/>
        <w:rPr>
          <w:rFonts w:ascii="Calibri" w:hAnsi="Calibri" w:cs="Calibri"/>
          <w:sz w:val="22"/>
          <w:szCs w:val="22"/>
        </w:rPr>
      </w:pPr>
      <w:r w:rsidRPr="00FF5623">
        <w:rPr>
          <w:rFonts w:ascii="Calibri" w:hAnsi="Calibri" w:cs="Calibri"/>
          <w:sz w:val="22"/>
          <w:szCs w:val="22"/>
        </w:rPr>
        <w:t>d</w:t>
      </w:r>
      <w:r w:rsidR="000B64B5" w:rsidRPr="00FF5623">
        <w:rPr>
          <w:rFonts w:ascii="Calibri" w:hAnsi="Calibri" w:cs="Calibri"/>
          <w:sz w:val="22"/>
          <w:szCs w:val="22"/>
        </w:rPr>
        <w:t>imostra/comprova, anche con la documentazione allegata alla presente, di aver adottato, ai</w:t>
      </w:r>
      <w:r w:rsidR="000B64B5" w:rsidRPr="00FF5623">
        <w:rPr>
          <w:rFonts w:ascii="Calibri" w:hAnsi="Calibri" w:cs="Calibri"/>
          <w:sz w:val="22"/>
          <w:szCs w:val="22"/>
        </w:rPr>
        <w:br/>
        <w:t xml:space="preserve">sensi del comma 6 dell’art. 96 del </w:t>
      </w:r>
      <w:proofErr w:type="spellStart"/>
      <w:r w:rsidR="00DD0855" w:rsidRPr="00FF5623">
        <w:rPr>
          <w:rFonts w:ascii="Calibri" w:hAnsi="Calibri" w:cs="Calibri"/>
          <w:sz w:val="22"/>
          <w:szCs w:val="22"/>
        </w:rPr>
        <w:t>D.Lgs</w:t>
      </w:r>
      <w:proofErr w:type="spellEnd"/>
      <w:r w:rsidR="00DD0855" w:rsidRPr="00FF5623">
        <w:rPr>
          <w:rFonts w:ascii="Calibri" w:hAnsi="Calibri" w:cs="Calibri"/>
          <w:sz w:val="22"/>
          <w:szCs w:val="22"/>
        </w:rPr>
        <w:t xml:space="preserve"> 36/2023</w:t>
      </w:r>
      <w:r w:rsidR="000B64B5" w:rsidRPr="00FF5623">
        <w:rPr>
          <w:rFonts w:ascii="Calibri" w:hAnsi="Calibri" w:cs="Calibri"/>
          <w:sz w:val="22"/>
          <w:szCs w:val="22"/>
        </w:rPr>
        <w:t>, le seguenti misure di self-cleaning</w:t>
      </w:r>
      <w:r w:rsidR="000B64B5" w:rsidRPr="00FF5623">
        <w:rPr>
          <w:rFonts w:ascii="Calibri" w:hAnsi="Calibri" w:cs="Calibri"/>
          <w:sz w:val="22"/>
          <w:szCs w:val="22"/>
        </w:rPr>
        <w:br/>
        <w:t>______________________________________________________</w:t>
      </w:r>
      <w:r w:rsidR="000B64B5" w:rsidRPr="00FF5623">
        <w:rPr>
          <w:rFonts w:ascii="Calibri" w:hAnsi="Calibri" w:cs="Calibri"/>
          <w:sz w:val="22"/>
          <w:szCs w:val="22"/>
        </w:rPr>
        <w:br/>
      </w:r>
    </w:p>
    <w:p w14:paraId="535A0FB1" w14:textId="08FFD43C" w:rsidR="003843A4" w:rsidRPr="00FF5623" w:rsidRDefault="003843A4" w:rsidP="00B2464E">
      <w:pPr>
        <w:pStyle w:val="Paragrafoelenco"/>
        <w:widowControl/>
        <w:autoSpaceDE/>
        <w:autoSpaceDN/>
        <w:adjustRightInd/>
        <w:ind w:left="0"/>
        <w:jc w:val="center"/>
        <w:rPr>
          <w:rFonts w:ascii="Calibri" w:hAnsi="Calibri" w:cs="Calibri"/>
          <w:sz w:val="22"/>
          <w:szCs w:val="22"/>
        </w:rPr>
      </w:pPr>
      <w:r w:rsidRPr="00FF5623">
        <w:rPr>
          <w:rFonts w:ascii="Calibri" w:hAnsi="Calibri" w:cs="Calibri"/>
          <w:sz w:val="22"/>
          <w:szCs w:val="22"/>
        </w:rPr>
        <w:t>(In alternativa)</w:t>
      </w:r>
    </w:p>
    <w:p w14:paraId="47078B72" w14:textId="77777777" w:rsidR="003843A4" w:rsidRPr="00FF5623" w:rsidRDefault="003843A4" w:rsidP="00B2464E">
      <w:pPr>
        <w:pStyle w:val="Paragrafoelenco"/>
        <w:widowControl/>
        <w:autoSpaceDE/>
        <w:autoSpaceDN/>
        <w:adjustRightInd/>
        <w:ind w:left="0"/>
        <w:jc w:val="center"/>
        <w:rPr>
          <w:rFonts w:ascii="Calibri" w:hAnsi="Calibri" w:cs="Calibri"/>
          <w:sz w:val="22"/>
          <w:szCs w:val="22"/>
        </w:rPr>
      </w:pPr>
    </w:p>
    <w:p w14:paraId="4BEFAE7A" w14:textId="640B77DD" w:rsidR="00C84F92" w:rsidRPr="00FF5623" w:rsidRDefault="000B64B5" w:rsidP="00577453">
      <w:pPr>
        <w:pStyle w:val="Paragrafoelenco"/>
        <w:widowControl/>
        <w:numPr>
          <w:ilvl w:val="0"/>
          <w:numId w:val="36"/>
        </w:numPr>
        <w:autoSpaceDE/>
        <w:autoSpaceDN/>
        <w:adjustRightInd/>
        <w:jc w:val="both"/>
        <w:rPr>
          <w:rFonts w:ascii="Calibri" w:hAnsi="Calibri" w:cs="Calibri"/>
          <w:sz w:val="22"/>
          <w:szCs w:val="22"/>
        </w:rPr>
      </w:pPr>
      <w:r w:rsidRPr="00FF5623">
        <w:rPr>
          <w:rFonts w:ascii="Calibri" w:hAnsi="Calibri" w:cs="Calibri"/>
          <w:sz w:val="22"/>
          <w:szCs w:val="22"/>
        </w:rPr>
        <w:t>dimostra/comprova, anche con la documentazione allegata alla presente, di NON aver</w:t>
      </w:r>
      <w:r w:rsidRPr="00FF5623">
        <w:rPr>
          <w:rFonts w:ascii="Calibri" w:hAnsi="Calibri" w:cs="Calibri"/>
          <w:sz w:val="22"/>
          <w:szCs w:val="22"/>
        </w:rPr>
        <w:br/>
        <w:t>potuto procedere con l’adozione di specifiche misure di self-cleaning prima della</w:t>
      </w:r>
      <w:r w:rsidRPr="00FF5623">
        <w:rPr>
          <w:rFonts w:ascii="Calibri" w:hAnsi="Calibri" w:cs="Calibri"/>
          <w:sz w:val="22"/>
          <w:szCs w:val="22"/>
        </w:rPr>
        <w:br/>
        <w:t>presentazione dell’offerta per le seguenti ragioni __________________________________</w:t>
      </w:r>
      <w:r w:rsidRPr="00FF5623">
        <w:rPr>
          <w:rFonts w:ascii="Calibri" w:hAnsi="Calibri" w:cs="Calibri"/>
          <w:sz w:val="22"/>
          <w:szCs w:val="22"/>
        </w:rPr>
        <w:br/>
        <w:t xml:space="preserve">impegnandosi in ogni caso </w:t>
      </w:r>
      <w:proofErr w:type="gramStart"/>
      <w:r w:rsidRPr="00FF5623">
        <w:rPr>
          <w:rFonts w:ascii="Calibri" w:hAnsi="Calibri" w:cs="Calibri"/>
          <w:sz w:val="22"/>
          <w:szCs w:val="22"/>
        </w:rPr>
        <w:t>ad</w:t>
      </w:r>
      <w:proofErr w:type="gramEnd"/>
      <w:r w:rsidRPr="00FF5623">
        <w:rPr>
          <w:rFonts w:ascii="Calibri" w:hAnsi="Calibri" w:cs="Calibri"/>
          <w:sz w:val="22"/>
          <w:szCs w:val="22"/>
        </w:rPr>
        <w:t xml:space="preserve"> adottare le misure correttive/di self-cleaning di cui comma 6</w:t>
      </w:r>
      <w:r w:rsidRPr="00FF5623">
        <w:rPr>
          <w:rFonts w:ascii="Calibri" w:hAnsi="Calibri" w:cs="Calibri"/>
          <w:sz w:val="22"/>
          <w:szCs w:val="22"/>
        </w:rPr>
        <w:br/>
        <w:t>dell’art. 96 del</w:t>
      </w:r>
      <w:r w:rsidR="00DD0855" w:rsidRPr="00FF5623">
        <w:rPr>
          <w:rFonts w:ascii="Calibri" w:hAnsi="Calibri" w:cs="Calibri"/>
          <w:sz w:val="22"/>
          <w:szCs w:val="22"/>
        </w:rPr>
        <w:t xml:space="preserve"> </w:t>
      </w:r>
      <w:proofErr w:type="spellStart"/>
      <w:r w:rsidR="00DD0855" w:rsidRPr="00FF5623">
        <w:rPr>
          <w:rFonts w:ascii="Calibri" w:hAnsi="Calibri" w:cs="Calibri"/>
          <w:sz w:val="22"/>
          <w:szCs w:val="22"/>
        </w:rPr>
        <w:t>D.Lgs</w:t>
      </w:r>
      <w:proofErr w:type="spellEnd"/>
      <w:r w:rsidR="00D2496E" w:rsidRPr="00FF5623">
        <w:rPr>
          <w:rFonts w:ascii="Calibri" w:hAnsi="Calibri" w:cs="Calibri"/>
          <w:sz w:val="22"/>
          <w:szCs w:val="22"/>
        </w:rPr>
        <w:t xml:space="preserve"> </w:t>
      </w:r>
      <w:r w:rsidRPr="00FF5623">
        <w:rPr>
          <w:rFonts w:ascii="Calibri" w:hAnsi="Calibri" w:cs="Calibri"/>
          <w:sz w:val="22"/>
          <w:szCs w:val="22"/>
        </w:rPr>
        <w:t>36/2023 entro e non oltre il termine di conclusione della</w:t>
      </w:r>
      <w:r w:rsidRPr="00FF5623">
        <w:rPr>
          <w:rFonts w:ascii="Calibri" w:hAnsi="Calibri" w:cs="Calibri"/>
          <w:sz w:val="22"/>
          <w:szCs w:val="22"/>
        </w:rPr>
        <w:br/>
        <w:t>procedura con tempestiva comunicazione alla stazione appaltante.</w:t>
      </w:r>
      <w:r w:rsidRPr="00FF5623">
        <w:rPr>
          <w:rFonts w:ascii="Calibri" w:hAnsi="Calibri" w:cs="Calibri"/>
          <w:sz w:val="22"/>
          <w:szCs w:val="22"/>
        </w:rPr>
        <w:br/>
      </w:r>
    </w:p>
    <w:p w14:paraId="1DFF0E45" w14:textId="77777777" w:rsidR="00C84F92" w:rsidRPr="00FF5623" w:rsidRDefault="00C84F92" w:rsidP="00B2464E">
      <w:pPr>
        <w:pStyle w:val="Paragrafoelenco"/>
        <w:widowControl/>
        <w:autoSpaceDE/>
        <w:autoSpaceDN/>
        <w:adjustRightInd/>
        <w:ind w:left="0"/>
        <w:jc w:val="both"/>
        <w:rPr>
          <w:rFonts w:ascii="Calibri" w:hAnsi="Calibri" w:cs="Calibri"/>
          <w:sz w:val="22"/>
          <w:szCs w:val="22"/>
        </w:rPr>
      </w:pPr>
    </w:p>
    <w:p w14:paraId="2D462722" w14:textId="7512A0C4" w:rsidR="00C84F92" w:rsidRPr="00FF5623" w:rsidRDefault="000B64B5" w:rsidP="00B2464E">
      <w:pPr>
        <w:widowControl/>
        <w:autoSpaceDE/>
        <w:autoSpaceDN/>
        <w:adjustRightInd/>
        <w:jc w:val="both"/>
        <w:rPr>
          <w:rFonts w:ascii="Calibri" w:hAnsi="Calibri" w:cs="Calibri"/>
          <w:sz w:val="22"/>
          <w:szCs w:val="22"/>
        </w:rPr>
      </w:pPr>
      <w:r w:rsidRPr="00FF5623">
        <w:rPr>
          <w:rFonts w:ascii="Calibri" w:hAnsi="Calibri" w:cs="Calibri"/>
          <w:b/>
          <w:bCs/>
          <w:sz w:val="22"/>
          <w:szCs w:val="22"/>
        </w:rPr>
        <w:t xml:space="preserve">Sezione IV: Requisiti di ordine speciale (art. 100 del </w:t>
      </w:r>
      <w:proofErr w:type="spellStart"/>
      <w:proofErr w:type="gramStart"/>
      <w:r w:rsidR="00E93FE7" w:rsidRPr="00FF5623">
        <w:rPr>
          <w:rFonts w:ascii="Calibri" w:hAnsi="Calibri" w:cs="Calibri"/>
          <w:b/>
          <w:bCs/>
          <w:sz w:val="22"/>
          <w:szCs w:val="22"/>
        </w:rPr>
        <w:t>D.Lgs</w:t>
      </w:r>
      <w:proofErr w:type="spellEnd"/>
      <w:r w:rsidR="00E93FE7" w:rsidRPr="00FF5623">
        <w:rPr>
          <w:rFonts w:ascii="Calibri" w:hAnsi="Calibri" w:cs="Calibri"/>
          <w:sz w:val="22"/>
          <w:szCs w:val="22"/>
        </w:rPr>
        <w:t xml:space="preserve"> </w:t>
      </w:r>
      <w:r w:rsidR="00E93FE7" w:rsidRPr="00FF5623">
        <w:rPr>
          <w:rFonts w:ascii="Calibri" w:hAnsi="Calibri" w:cs="Calibri"/>
          <w:b/>
          <w:bCs/>
          <w:sz w:val="22"/>
          <w:szCs w:val="22"/>
        </w:rPr>
        <w:t xml:space="preserve"> 36</w:t>
      </w:r>
      <w:proofErr w:type="gramEnd"/>
      <w:r w:rsidR="00E93FE7" w:rsidRPr="00FF5623">
        <w:rPr>
          <w:rFonts w:ascii="Calibri" w:hAnsi="Calibri" w:cs="Calibri"/>
          <w:b/>
          <w:bCs/>
          <w:sz w:val="22"/>
          <w:szCs w:val="22"/>
        </w:rPr>
        <w:t>/</w:t>
      </w:r>
      <w:r w:rsidRPr="00FF5623">
        <w:rPr>
          <w:rFonts w:ascii="Calibri" w:hAnsi="Calibri" w:cs="Calibri"/>
          <w:b/>
          <w:bCs/>
          <w:sz w:val="22"/>
          <w:szCs w:val="22"/>
        </w:rPr>
        <w:t>2023)</w:t>
      </w:r>
    </w:p>
    <w:p w14:paraId="25924BB2" w14:textId="77777777" w:rsidR="00620F4B" w:rsidRPr="00FF5623" w:rsidRDefault="000B64B5" w:rsidP="00B2464E">
      <w:pPr>
        <w:widowControl/>
        <w:autoSpaceDE/>
        <w:autoSpaceDN/>
        <w:adjustRightInd/>
        <w:jc w:val="center"/>
        <w:rPr>
          <w:rFonts w:ascii="Calibri" w:hAnsi="Calibri" w:cs="Calibri"/>
          <w:sz w:val="22"/>
          <w:szCs w:val="22"/>
        </w:rPr>
      </w:pPr>
      <w:r w:rsidRPr="00FF5623">
        <w:rPr>
          <w:rFonts w:ascii="Calibri" w:hAnsi="Calibri" w:cs="Calibri"/>
          <w:sz w:val="22"/>
          <w:szCs w:val="22"/>
        </w:rPr>
        <w:br/>
      </w:r>
      <w:r w:rsidRPr="00FF5623">
        <w:rPr>
          <w:rFonts w:ascii="Calibri" w:hAnsi="Calibri" w:cs="Calibri"/>
          <w:b/>
          <w:bCs/>
          <w:sz w:val="22"/>
          <w:szCs w:val="22"/>
        </w:rPr>
        <w:t>DICHIARA</w:t>
      </w:r>
    </w:p>
    <w:p w14:paraId="44B62338" w14:textId="42602003" w:rsidR="005A778F" w:rsidRPr="00FF5623" w:rsidRDefault="000B64B5" w:rsidP="00577453">
      <w:pPr>
        <w:pStyle w:val="Paragrafoelenco"/>
        <w:widowControl/>
        <w:numPr>
          <w:ilvl w:val="0"/>
          <w:numId w:val="36"/>
        </w:numPr>
        <w:autoSpaceDE/>
        <w:autoSpaceDN/>
        <w:adjustRightInd/>
        <w:jc w:val="both"/>
        <w:rPr>
          <w:rFonts w:ascii="Calibri" w:hAnsi="Calibri" w:cs="Calibri"/>
          <w:sz w:val="22"/>
          <w:szCs w:val="22"/>
        </w:rPr>
      </w:pPr>
      <w:r w:rsidRPr="00FF5623">
        <w:rPr>
          <w:rFonts w:ascii="Calibri" w:hAnsi="Calibri" w:cs="Calibri"/>
          <w:sz w:val="22"/>
          <w:szCs w:val="22"/>
        </w:rPr>
        <w:t>che i requisiti di capacità economico-finanziaria e professionale come richiesti dalla</w:t>
      </w:r>
      <w:r w:rsidRPr="00FF5623">
        <w:rPr>
          <w:rFonts w:ascii="Calibri" w:hAnsi="Calibri" w:cs="Calibri"/>
          <w:sz w:val="22"/>
          <w:szCs w:val="22"/>
        </w:rPr>
        <w:br/>
        <w:t xml:space="preserve">stazione appaltante sono posseduti da questo operatore </w:t>
      </w:r>
      <w:r w:rsidR="004104B4" w:rsidRPr="00FF5623">
        <w:rPr>
          <w:rFonts w:ascii="Calibri" w:hAnsi="Calibri" w:cs="Calibri"/>
          <w:sz w:val="22"/>
          <w:szCs w:val="22"/>
        </w:rPr>
        <w:t>economico.</w:t>
      </w:r>
    </w:p>
    <w:p w14:paraId="11102F5A" w14:textId="77777777" w:rsidR="00B86157" w:rsidRPr="00FF5623" w:rsidRDefault="000B64B5" w:rsidP="00577453">
      <w:pPr>
        <w:widowControl/>
        <w:autoSpaceDE/>
        <w:autoSpaceDN/>
        <w:adjustRightInd/>
        <w:ind w:left="284"/>
        <w:rPr>
          <w:rFonts w:ascii="Calibri" w:hAnsi="Calibri" w:cs="Calibri"/>
          <w:sz w:val="22"/>
          <w:szCs w:val="22"/>
        </w:rPr>
      </w:pPr>
      <w:r w:rsidRPr="00FF5623">
        <w:rPr>
          <w:rFonts w:ascii="Calibri" w:hAnsi="Calibri" w:cs="Calibri"/>
          <w:sz w:val="22"/>
          <w:szCs w:val="22"/>
        </w:rPr>
        <w:t>In particolare, dichiara:</w:t>
      </w:r>
      <w:r w:rsidRPr="00FF5623">
        <w:rPr>
          <w:rFonts w:ascii="Calibri" w:hAnsi="Calibri" w:cs="Calibri"/>
          <w:sz w:val="22"/>
          <w:szCs w:val="22"/>
        </w:rPr>
        <w:br/>
      </w:r>
    </w:p>
    <w:p w14:paraId="5865350B" w14:textId="7354A378" w:rsidR="005A778F" w:rsidRPr="00FF5623" w:rsidRDefault="00B86157" w:rsidP="00B86157">
      <w:pPr>
        <w:pStyle w:val="Paragrafoelenco"/>
        <w:widowControl/>
        <w:numPr>
          <w:ilvl w:val="0"/>
          <w:numId w:val="38"/>
        </w:numPr>
        <w:autoSpaceDE/>
        <w:autoSpaceDN/>
        <w:adjustRightInd/>
        <w:rPr>
          <w:rFonts w:ascii="Calibri" w:hAnsi="Calibri" w:cs="Calibri"/>
          <w:sz w:val="22"/>
          <w:szCs w:val="22"/>
        </w:rPr>
      </w:pPr>
      <w:r w:rsidRPr="00FF5623">
        <w:rPr>
          <w:rFonts w:ascii="Calibri" w:hAnsi="Calibri" w:cs="Calibri"/>
          <w:sz w:val="22"/>
          <w:szCs w:val="22"/>
        </w:rPr>
        <w:t>s</w:t>
      </w:r>
      <w:r w:rsidR="000B64B5" w:rsidRPr="00FF5623">
        <w:rPr>
          <w:rFonts w:ascii="Calibri" w:hAnsi="Calibri" w:cs="Calibri"/>
          <w:sz w:val="22"/>
          <w:szCs w:val="22"/>
        </w:rPr>
        <w:t>ul requisito di capacità economico/finanziaria: fatturato globale – per un importo almeno pari</w:t>
      </w:r>
      <w:r w:rsidR="005A778F" w:rsidRPr="00FF5623">
        <w:rPr>
          <w:rFonts w:ascii="Calibri" w:hAnsi="Calibri" w:cs="Calibri"/>
          <w:sz w:val="22"/>
          <w:szCs w:val="22"/>
        </w:rPr>
        <w:t xml:space="preserve"> </w:t>
      </w:r>
      <w:r w:rsidR="000B64B5" w:rsidRPr="00FF5623">
        <w:rPr>
          <w:rFonts w:ascii="Calibri" w:hAnsi="Calibri" w:cs="Calibri"/>
          <w:sz w:val="22"/>
          <w:szCs w:val="22"/>
        </w:rPr>
        <w:t xml:space="preserve">al valore stimato dell’appalto -, relativamente all’ultimo triennio </w:t>
      </w:r>
      <w:r w:rsidR="005A778F" w:rsidRPr="00FF5623">
        <w:rPr>
          <w:rFonts w:ascii="Calibri" w:hAnsi="Calibri" w:cs="Calibri"/>
          <w:sz w:val="22"/>
          <w:szCs w:val="22"/>
        </w:rPr>
        <w:t>––––––––––––-</w:t>
      </w:r>
      <w:r w:rsidR="000B64B5" w:rsidRPr="00FF5623">
        <w:rPr>
          <w:rFonts w:ascii="Calibri" w:hAnsi="Calibri" w:cs="Calibr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FF5623"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FF5623" w:rsidRDefault="00B86157" w:rsidP="00ED1A9A">
            <w:pPr>
              <w:jc w:val="center"/>
              <w:rPr>
                <w:rFonts w:ascii="Calibri" w:hAnsi="Calibri" w:cs="Calibri"/>
                <w:sz w:val="22"/>
                <w:szCs w:val="22"/>
              </w:rPr>
            </w:pPr>
            <w:r w:rsidRPr="00FF5623">
              <w:rPr>
                <w:rFonts w:ascii="Calibri" w:eastAsia="Calibri" w:hAnsi="Calibri" w:cs="Calibr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FF5623" w:rsidRDefault="00B86157" w:rsidP="00ED1A9A">
            <w:pPr>
              <w:jc w:val="center"/>
              <w:rPr>
                <w:rFonts w:ascii="Calibri" w:eastAsia="Calibri" w:hAnsi="Calibri" w:cs="Calibri"/>
                <w:sz w:val="22"/>
                <w:szCs w:val="22"/>
              </w:rPr>
            </w:pPr>
            <w:proofErr w:type="gramStart"/>
            <w:r w:rsidRPr="00FF5623">
              <w:rPr>
                <w:rFonts w:ascii="Calibri" w:eastAsia="Calibri" w:hAnsi="Calibri" w:cs="Calibri"/>
                <w:sz w:val="22"/>
                <w:szCs w:val="22"/>
              </w:rPr>
              <w:t>FATTURATO  GLOBALE</w:t>
            </w:r>
            <w:proofErr w:type="gramEnd"/>
          </w:p>
        </w:tc>
      </w:tr>
      <w:tr w:rsidR="00B86157" w:rsidRPr="00FF5623"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r w:rsidR="00B86157" w:rsidRPr="00FF5623"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r w:rsidR="00B86157" w:rsidRPr="00FF5623"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bl>
    <w:p w14:paraId="40BE34CD" w14:textId="77777777" w:rsidR="00B86157" w:rsidRPr="00FF5623" w:rsidRDefault="00B86157" w:rsidP="00577453">
      <w:pPr>
        <w:widowControl/>
        <w:autoSpaceDE/>
        <w:autoSpaceDN/>
        <w:adjustRightInd/>
        <w:ind w:left="284"/>
        <w:rPr>
          <w:rFonts w:ascii="Calibri" w:hAnsi="Calibri" w:cs="Calibri"/>
          <w:sz w:val="22"/>
          <w:szCs w:val="22"/>
        </w:rPr>
      </w:pPr>
    </w:p>
    <w:p w14:paraId="50039821" w14:textId="600EEDA7" w:rsidR="00B86157" w:rsidRPr="00FF5623" w:rsidRDefault="000B64B5" w:rsidP="00B86157">
      <w:pPr>
        <w:pStyle w:val="Paragrafoelenco"/>
        <w:widowControl/>
        <w:numPr>
          <w:ilvl w:val="0"/>
          <w:numId w:val="38"/>
        </w:numPr>
        <w:autoSpaceDE/>
        <w:autoSpaceDN/>
        <w:adjustRightInd/>
        <w:jc w:val="both"/>
        <w:rPr>
          <w:rFonts w:ascii="Calibri" w:hAnsi="Calibri" w:cs="Calibri"/>
          <w:sz w:val="22"/>
          <w:szCs w:val="22"/>
        </w:rPr>
      </w:pPr>
      <w:r w:rsidRPr="00FF5623">
        <w:rPr>
          <w:rFonts w:ascii="Calibri" w:hAnsi="Calibri" w:cs="Calibri"/>
          <w:sz w:val="22"/>
          <w:szCs w:val="22"/>
        </w:rPr>
        <w:t>sui requisiti di capacità tecnico/professionali: esecuzione di contratti “analoghi” all’oggetto</w:t>
      </w:r>
      <w:r w:rsidR="005A778F" w:rsidRPr="00FF5623">
        <w:rPr>
          <w:rFonts w:ascii="Calibri" w:hAnsi="Calibri" w:cs="Calibri"/>
          <w:sz w:val="22"/>
          <w:szCs w:val="22"/>
        </w:rPr>
        <w:t xml:space="preserve"> </w:t>
      </w:r>
      <w:r w:rsidRPr="00FF5623">
        <w:rPr>
          <w:rFonts w:ascii="Calibri" w:hAnsi="Calibri" w:cs="Calibri"/>
          <w:sz w:val="22"/>
          <w:szCs w:val="22"/>
        </w:rPr>
        <w:t xml:space="preserve">dell’aggiudicazione per il triennio </w:t>
      </w:r>
      <w:r w:rsidR="005A778F" w:rsidRPr="00FF5623">
        <w:rPr>
          <w:rFonts w:ascii="Calibri" w:hAnsi="Calibri" w:cs="Calibri"/>
          <w:sz w:val="22"/>
          <w:szCs w:val="22"/>
        </w:rPr>
        <w:t>–––––––––––</w:t>
      </w:r>
      <w:r w:rsidR="00B86157" w:rsidRPr="00FF5623">
        <w:rPr>
          <w:rFonts w:ascii="Calibri" w:hAnsi="Calibri" w:cs="Calibri"/>
          <w:sz w:val="22"/>
          <w:szCs w:val="22"/>
        </w:rPr>
        <w:t xml:space="preserve"> </w:t>
      </w:r>
      <w:r w:rsidRPr="00FF5623">
        <w:rPr>
          <w:rFonts w:ascii="Calibri" w:hAnsi="Calibri" w:cs="Calibri"/>
          <w:sz w:val="22"/>
          <w:szCs w:val="22"/>
        </w:rPr>
        <w:t>(in favore di soggetti pubblici e privati) – di</w:t>
      </w:r>
      <w:r w:rsidRPr="00FF5623">
        <w:rPr>
          <w:rFonts w:ascii="Calibri" w:hAnsi="Calibri" w:cs="Calibri"/>
          <w:sz w:val="22"/>
          <w:szCs w:val="22"/>
        </w:rPr>
        <w:br/>
        <w:t>importo almeno pari al valore stimato dell’appalto:</w:t>
      </w:r>
      <w:r w:rsidRPr="00FF5623">
        <w:rPr>
          <w:rFonts w:ascii="Calibri" w:hAnsi="Calibri" w:cs="Calibr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FF5623"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FF5623" w:rsidRDefault="00B86157" w:rsidP="00ED1A9A">
            <w:pPr>
              <w:jc w:val="center"/>
              <w:rPr>
                <w:rFonts w:ascii="Calibri" w:hAnsi="Calibri" w:cs="Calibri"/>
                <w:sz w:val="22"/>
                <w:szCs w:val="22"/>
              </w:rPr>
            </w:pPr>
            <w:r w:rsidRPr="00FF5623">
              <w:rPr>
                <w:rFonts w:ascii="Calibri" w:eastAsia="Calibri" w:hAnsi="Calibri" w:cs="Calibri"/>
                <w:sz w:val="22"/>
                <w:szCs w:val="22"/>
              </w:rPr>
              <w:t>ANNI</w:t>
            </w: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FF5623" w:rsidRDefault="00B86157" w:rsidP="00ED1A9A">
            <w:pPr>
              <w:jc w:val="center"/>
              <w:rPr>
                <w:rFonts w:ascii="Calibri" w:eastAsia="Calibri" w:hAnsi="Calibri" w:cs="Calibri"/>
                <w:sz w:val="22"/>
                <w:szCs w:val="22"/>
              </w:rPr>
            </w:pPr>
            <w:r w:rsidRPr="00FF5623">
              <w:rPr>
                <w:rFonts w:ascii="Calibri" w:eastAsia="Calibri" w:hAnsi="Calibri" w:cs="Calibri"/>
                <w:sz w:val="22"/>
                <w:szCs w:val="22"/>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FF5623" w:rsidRDefault="00B86157" w:rsidP="00ED1A9A">
            <w:pPr>
              <w:jc w:val="center"/>
              <w:rPr>
                <w:rFonts w:ascii="Calibri" w:eastAsia="Calibri" w:hAnsi="Calibri" w:cs="Calibri"/>
                <w:sz w:val="22"/>
                <w:szCs w:val="22"/>
              </w:rPr>
            </w:pPr>
            <w:r w:rsidRPr="00FF5623">
              <w:rPr>
                <w:rFonts w:ascii="Calibri" w:eastAsia="Calibri" w:hAnsi="Calibri" w:cs="Calibri"/>
                <w:sz w:val="22"/>
                <w:szCs w:val="22"/>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FF5623" w:rsidRDefault="00B86157" w:rsidP="00ED1A9A">
            <w:pPr>
              <w:jc w:val="center"/>
              <w:rPr>
                <w:rFonts w:ascii="Calibri" w:eastAsia="Calibri" w:hAnsi="Calibri" w:cs="Calibri"/>
                <w:sz w:val="22"/>
                <w:szCs w:val="22"/>
              </w:rPr>
            </w:pPr>
            <w:r w:rsidRPr="00FF5623">
              <w:rPr>
                <w:rFonts w:ascii="Calibri" w:eastAsia="Calibri" w:hAnsi="Calibri" w:cs="Calibri"/>
                <w:sz w:val="22"/>
                <w:szCs w:val="22"/>
              </w:rPr>
              <w:t>SOGGETTO CONTRAENTE </w:t>
            </w:r>
          </w:p>
        </w:tc>
      </w:tr>
      <w:tr w:rsidR="00B86157" w:rsidRPr="00FF5623"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r w:rsidR="00B86157" w:rsidRPr="00FF5623"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r w:rsidR="00B86157" w:rsidRPr="00FF5623"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bl>
    <w:p w14:paraId="2EB46D25" w14:textId="77777777" w:rsidR="00B86157" w:rsidRPr="00FF5623" w:rsidRDefault="00B86157" w:rsidP="00B86157">
      <w:pPr>
        <w:pStyle w:val="Paragrafoelenco"/>
        <w:widowControl/>
        <w:autoSpaceDE/>
        <w:autoSpaceDN/>
        <w:adjustRightInd/>
        <w:ind w:left="1004"/>
        <w:jc w:val="both"/>
        <w:rPr>
          <w:rFonts w:ascii="Calibri" w:hAnsi="Calibri" w:cs="Calibri"/>
          <w:sz w:val="22"/>
          <w:szCs w:val="22"/>
        </w:rPr>
      </w:pPr>
    </w:p>
    <w:p w14:paraId="7738FB55" w14:textId="77777777" w:rsidR="00B86157" w:rsidRPr="00FF5623" w:rsidRDefault="00B86157" w:rsidP="00B2464E">
      <w:pPr>
        <w:widowControl/>
        <w:autoSpaceDE/>
        <w:autoSpaceDN/>
        <w:adjustRightInd/>
        <w:jc w:val="center"/>
        <w:rPr>
          <w:rFonts w:ascii="Calibri" w:hAnsi="Calibri" w:cs="Calibri"/>
          <w:b/>
          <w:bCs/>
          <w:sz w:val="22"/>
          <w:szCs w:val="22"/>
        </w:rPr>
      </w:pPr>
    </w:p>
    <w:p w14:paraId="12A2E114" w14:textId="77777777" w:rsidR="00BE5B48" w:rsidRPr="00FF5623" w:rsidRDefault="00BE5B48" w:rsidP="00B2464E">
      <w:pPr>
        <w:widowControl/>
        <w:autoSpaceDE/>
        <w:autoSpaceDN/>
        <w:adjustRightInd/>
        <w:jc w:val="center"/>
        <w:rPr>
          <w:rFonts w:ascii="Calibri" w:hAnsi="Calibri" w:cs="Calibri"/>
          <w:b/>
          <w:bCs/>
          <w:sz w:val="22"/>
          <w:szCs w:val="22"/>
        </w:rPr>
      </w:pPr>
    </w:p>
    <w:p w14:paraId="06739040" w14:textId="77777777" w:rsidR="00BE5B48" w:rsidRPr="00FF5623" w:rsidRDefault="00BE5B48" w:rsidP="00B2464E">
      <w:pPr>
        <w:widowControl/>
        <w:autoSpaceDE/>
        <w:autoSpaceDN/>
        <w:adjustRightInd/>
        <w:jc w:val="center"/>
        <w:rPr>
          <w:rFonts w:ascii="Calibri" w:hAnsi="Calibri" w:cs="Calibri"/>
          <w:b/>
          <w:bCs/>
          <w:sz w:val="22"/>
          <w:szCs w:val="22"/>
        </w:rPr>
      </w:pPr>
    </w:p>
    <w:p w14:paraId="5002C80A" w14:textId="48120AE6" w:rsidR="00B867EA" w:rsidRPr="00FF5623" w:rsidRDefault="00B867EA" w:rsidP="00B2464E">
      <w:pPr>
        <w:widowControl/>
        <w:autoSpaceDE/>
        <w:autoSpaceDN/>
        <w:adjustRightInd/>
        <w:jc w:val="center"/>
        <w:rPr>
          <w:rFonts w:ascii="Calibri" w:hAnsi="Calibri" w:cs="Calibri"/>
          <w:b/>
          <w:bCs/>
          <w:sz w:val="22"/>
          <w:szCs w:val="22"/>
        </w:rPr>
      </w:pPr>
      <w:r w:rsidRPr="00FF5623">
        <w:rPr>
          <w:rFonts w:ascii="Calibri" w:hAnsi="Calibri" w:cs="Calibri"/>
          <w:b/>
          <w:bCs/>
          <w:sz w:val="22"/>
          <w:szCs w:val="22"/>
        </w:rPr>
        <w:t>DICHIARA ALTRESI’</w:t>
      </w:r>
    </w:p>
    <w:p w14:paraId="4C67F371" w14:textId="77777777" w:rsidR="00B2464E" w:rsidRPr="00FF5623" w:rsidRDefault="00B2464E" w:rsidP="00B2464E">
      <w:pPr>
        <w:widowControl/>
        <w:autoSpaceDE/>
        <w:autoSpaceDN/>
        <w:adjustRightInd/>
        <w:jc w:val="center"/>
        <w:rPr>
          <w:rFonts w:ascii="Calibri" w:hAnsi="Calibri" w:cs="Calibri"/>
          <w:b/>
          <w:bCs/>
          <w:sz w:val="22"/>
          <w:szCs w:val="22"/>
        </w:rPr>
      </w:pPr>
    </w:p>
    <w:p w14:paraId="2DD5715E" w14:textId="77777777" w:rsidR="00577453" w:rsidRPr="00FF5623" w:rsidRDefault="00B867EA" w:rsidP="00577453">
      <w:pPr>
        <w:pStyle w:val="Paragrafoelenco"/>
        <w:numPr>
          <w:ilvl w:val="3"/>
          <w:numId w:val="15"/>
        </w:numPr>
        <w:ind w:left="567" w:hanging="283"/>
        <w:jc w:val="both"/>
        <w:rPr>
          <w:rFonts w:ascii="Calibri" w:hAnsi="Calibri" w:cs="Calibri"/>
          <w:sz w:val="22"/>
          <w:szCs w:val="22"/>
        </w:rPr>
      </w:pPr>
      <w:r w:rsidRPr="00FF5623">
        <w:rPr>
          <w:rFonts w:ascii="Calibri" w:hAnsi="Calibri" w:cs="Calibr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Pr="00FF5623" w:rsidRDefault="00B867EA" w:rsidP="00577453">
      <w:pPr>
        <w:pStyle w:val="Paragrafoelenco"/>
        <w:numPr>
          <w:ilvl w:val="3"/>
          <w:numId w:val="15"/>
        </w:numPr>
        <w:ind w:left="567" w:hanging="283"/>
        <w:jc w:val="both"/>
        <w:rPr>
          <w:rFonts w:ascii="Calibri" w:hAnsi="Calibri" w:cs="Calibri"/>
          <w:sz w:val="22"/>
          <w:szCs w:val="22"/>
        </w:rPr>
      </w:pPr>
      <w:r w:rsidRPr="00FF5623">
        <w:rPr>
          <w:rFonts w:ascii="Calibri" w:hAnsi="Calibri" w:cs="Calibri"/>
          <w:sz w:val="22"/>
          <w:szCs w:val="22"/>
        </w:rPr>
        <w:t>che l’Impresa non partecipa a sua volta alla stessa gara d’appalto, né in forma singola, né in forma associata, né in qualità di ausiliaria di altro soggetto concorrente;</w:t>
      </w:r>
    </w:p>
    <w:p w14:paraId="0C6EEA31" w14:textId="77777777" w:rsidR="00577453" w:rsidRPr="00FF5623" w:rsidRDefault="00B867EA" w:rsidP="00577453">
      <w:pPr>
        <w:pStyle w:val="Paragrafoelenco"/>
        <w:numPr>
          <w:ilvl w:val="3"/>
          <w:numId w:val="15"/>
        </w:numPr>
        <w:ind w:left="567" w:hanging="283"/>
        <w:jc w:val="both"/>
        <w:rPr>
          <w:rFonts w:ascii="Calibri" w:hAnsi="Calibri" w:cs="Calibri"/>
          <w:sz w:val="22"/>
          <w:szCs w:val="22"/>
        </w:rPr>
      </w:pPr>
      <w:r w:rsidRPr="00FF5623">
        <w:rPr>
          <w:rFonts w:ascii="Calibri" w:hAnsi="Calibri" w:cs="Calibr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Pr="00FF5623" w:rsidRDefault="00B867EA" w:rsidP="00577453">
      <w:pPr>
        <w:pStyle w:val="Paragrafoelenco"/>
        <w:numPr>
          <w:ilvl w:val="3"/>
          <w:numId w:val="15"/>
        </w:numPr>
        <w:ind w:left="567" w:hanging="283"/>
        <w:jc w:val="both"/>
        <w:rPr>
          <w:rFonts w:ascii="Calibri" w:hAnsi="Calibri" w:cs="Calibri"/>
          <w:sz w:val="22"/>
          <w:szCs w:val="22"/>
        </w:rPr>
      </w:pPr>
      <w:r w:rsidRPr="00FF5623">
        <w:rPr>
          <w:rFonts w:ascii="Calibri" w:hAnsi="Calibri" w:cs="Calibr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FF5623" w:rsidRDefault="00B867EA" w:rsidP="00577453">
      <w:pPr>
        <w:pStyle w:val="Paragrafoelenco"/>
        <w:numPr>
          <w:ilvl w:val="3"/>
          <w:numId w:val="15"/>
        </w:numPr>
        <w:ind w:left="567" w:hanging="283"/>
        <w:jc w:val="both"/>
        <w:rPr>
          <w:rFonts w:ascii="Calibri" w:hAnsi="Calibri" w:cs="Calibri"/>
          <w:sz w:val="22"/>
          <w:szCs w:val="22"/>
        </w:rPr>
      </w:pPr>
      <w:r w:rsidRPr="00FF5623">
        <w:rPr>
          <w:rFonts w:ascii="Calibri" w:hAnsi="Calibri" w:cs="Calibri"/>
          <w:sz w:val="22"/>
          <w:szCs w:val="22"/>
        </w:rPr>
        <w:t xml:space="preserve">di ritenere remunerativa l’offerta economica presentata, avendo tenuto conto, per la relativa formulazione: </w:t>
      </w:r>
    </w:p>
    <w:p w14:paraId="29D8CAB7" w14:textId="77777777" w:rsidR="00B867EA" w:rsidRPr="00FF5623" w:rsidRDefault="00B867EA" w:rsidP="00577453">
      <w:pPr>
        <w:pStyle w:val="Paragrafoelenco"/>
        <w:widowControl/>
        <w:numPr>
          <w:ilvl w:val="0"/>
          <w:numId w:val="13"/>
        </w:numPr>
        <w:suppressAutoHyphens/>
        <w:autoSpaceDE/>
        <w:autoSpaceDN/>
        <w:adjustRightInd/>
        <w:ind w:left="851" w:hanging="284"/>
        <w:jc w:val="both"/>
        <w:rPr>
          <w:rFonts w:ascii="Calibri" w:hAnsi="Calibri" w:cs="Calibri"/>
          <w:sz w:val="22"/>
          <w:szCs w:val="22"/>
        </w:rPr>
      </w:pPr>
      <w:r w:rsidRPr="00FF5623">
        <w:rPr>
          <w:rFonts w:ascii="Calibri" w:hAnsi="Calibri" w:cs="Calibr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FF5623" w:rsidRDefault="00B867EA" w:rsidP="00577453">
      <w:pPr>
        <w:pStyle w:val="Paragrafoelenco"/>
        <w:widowControl/>
        <w:numPr>
          <w:ilvl w:val="0"/>
          <w:numId w:val="13"/>
        </w:numPr>
        <w:suppressAutoHyphens/>
        <w:autoSpaceDE/>
        <w:autoSpaceDN/>
        <w:adjustRightInd/>
        <w:ind w:left="851" w:hanging="284"/>
        <w:jc w:val="both"/>
        <w:rPr>
          <w:rFonts w:ascii="Calibri" w:hAnsi="Calibri" w:cs="Calibri"/>
          <w:sz w:val="22"/>
          <w:szCs w:val="22"/>
        </w:rPr>
      </w:pPr>
      <w:r w:rsidRPr="00FF5623">
        <w:rPr>
          <w:rFonts w:ascii="Calibri" w:hAnsi="Calibri" w:cs="Calibr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Pr="00FF5623"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FF5623">
        <w:rPr>
          <w:rFonts w:ascii="Calibri" w:hAnsi="Calibri" w:cs="Calibri"/>
          <w:sz w:val="22"/>
          <w:szCs w:val="22"/>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Pr="00FF5623"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FF5623">
        <w:rPr>
          <w:rFonts w:ascii="Calibri" w:hAnsi="Calibri" w:cs="Calibr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FF5623">
        <w:rPr>
          <w:rFonts w:ascii="Calibri" w:hAnsi="Calibri" w:cs="Calibri"/>
          <w:sz w:val="22"/>
          <w:szCs w:val="22"/>
        </w:rPr>
        <w:t>d</w:t>
      </w:r>
      <w:r w:rsidRPr="00FF5623">
        <w:rPr>
          <w:rFonts w:ascii="Calibri" w:hAnsi="Calibri" w:cs="Calibri"/>
          <w:sz w:val="22"/>
          <w:szCs w:val="22"/>
        </w:rPr>
        <w:t xml:space="preserve"> a far osservare ai propri dipendenti e collaboratori, per quanto applicabile, il suddetto codice, pena la risoluzione del contratto;</w:t>
      </w:r>
    </w:p>
    <w:p w14:paraId="7A5CEC6F" w14:textId="77777777" w:rsidR="00577453" w:rsidRPr="00FF5623"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FF5623">
        <w:rPr>
          <w:rFonts w:ascii="Calibri" w:hAnsi="Calibri" w:cs="Calibri"/>
          <w:sz w:val="22"/>
          <w:szCs w:val="22"/>
        </w:rPr>
        <w:t>di aver preso visione e di accettare, senza condizione o riserva alcuna, i chiarimenti (quesiti/risposte) resi disponibili mediante la piattaforma;</w:t>
      </w:r>
    </w:p>
    <w:p w14:paraId="724BD78E" w14:textId="0362A4E7" w:rsidR="00B867EA" w:rsidRPr="00FF5623"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FF5623">
        <w:rPr>
          <w:rFonts w:ascii="Calibri" w:hAnsi="Calibri" w:cs="Calibr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FF5623" w:rsidRDefault="00B867EA" w:rsidP="00B2464E">
      <w:pPr>
        <w:pStyle w:val="Paragrafoelenco"/>
        <w:widowControl/>
        <w:suppressAutoHyphens/>
        <w:autoSpaceDE/>
        <w:autoSpaceDN/>
        <w:adjustRightInd/>
        <w:ind w:left="0"/>
        <w:jc w:val="both"/>
        <w:rPr>
          <w:rFonts w:ascii="Calibri" w:hAnsi="Calibri" w:cs="Calibri"/>
          <w:sz w:val="22"/>
          <w:szCs w:val="22"/>
        </w:rPr>
      </w:pPr>
    </w:p>
    <w:p w14:paraId="274E5D0C" w14:textId="77777777" w:rsidR="00B867EA" w:rsidRPr="00FF5623" w:rsidRDefault="00B867EA" w:rsidP="00B2464E">
      <w:pPr>
        <w:widowControl/>
        <w:autoSpaceDE/>
        <w:autoSpaceDN/>
        <w:adjustRightInd/>
        <w:jc w:val="both"/>
        <w:rPr>
          <w:rFonts w:ascii="Calibri" w:hAnsi="Calibri" w:cs="Calibri"/>
          <w:sz w:val="22"/>
          <w:szCs w:val="22"/>
          <w:highlight w:val="green"/>
        </w:rPr>
      </w:pPr>
    </w:p>
    <w:p w14:paraId="14A8F89F" w14:textId="77777777" w:rsidR="00216C59" w:rsidRPr="00FF5623" w:rsidRDefault="00216C59" w:rsidP="00B2464E">
      <w:pPr>
        <w:widowControl/>
        <w:autoSpaceDE/>
        <w:autoSpaceDN/>
        <w:adjustRightInd/>
        <w:rPr>
          <w:rFonts w:ascii="Calibri" w:hAnsi="Calibri" w:cs="Calibri"/>
          <w:b/>
          <w:bCs/>
          <w:sz w:val="22"/>
          <w:szCs w:val="22"/>
          <w:highlight w:val="green"/>
        </w:rPr>
      </w:pPr>
    </w:p>
    <w:p w14:paraId="03AC76BE" w14:textId="3EEBB216" w:rsidR="00237403" w:rsidRPr="00FF5623" w:rsidRDefault="00237403" w:rsidP="00B2464E">
      <w:pPr>
        <w:widowControl/>
        <w:autoSpaceDE/>
        <w:autoSpaceDN/>
        <w:adjustRightInd/>
        <w:jc w:val="both"/>
        <w:rPr>
          <w:rFonts w:ascii="Calibri" w:hAnsi="Calibri" w:cs="Calibri"/>
          <w:sz w:val="22"/>
          <w:szCs w:val="22"/>
          <w:highlight w:val="green"/>
        </w:rPr>
      </w:pPr>
    </w:p>
    <w:p w14:paraId="06AC3663" w14:textId="42FD1F74" w:rsidR="000B64B5" w:rsidRPr="00FF5623" w:rsidRDefault="000B64B5" w:rsidP="00B2464E">
      <w:pPr>
        <w:widowControl/>
        <w:autoSpaceDE/>
        <w:autoSpaceDN/>
        <w:adjustRightInd/>
        <w:jc w:val="right"/>
        <w:rPr>
          <w:rFonts w:ascii="Calibri" w:hAnsi="Calibri" w:cs="Calibri"/>
          <w:b/>
          <w:bCs/>
          <w:sz w:val="22"/>
          <w:szCs w:val="22"/>
        </w:rPr>
      </w:pPr>
      <w:r w:rsidRPr="00FF5623">
        <w:rPr>
          <w:rFonts w:ascii="Calibri" w:hAnsi="Calibri" w:cs="Calibri"/>
          <w:b/>
          <w:bCs/>
          <w:sz w:val="22"/>
          <w:szCs w:val="22"/>
        </w:rPr>
        <w:t>(firma digitale del legale rappresentante)</w:t>
      </w:r>
    </w:p>
    <w:p w14:paraId="0CB58F8E" w14:textId="77777777" w:rsidR="00E81149" w:rsidRPr="00FF5623" w:rsidRDefault="00E81149" w:rsidP="00B2464E">
      <w:pPr>
        <w:widowControl/>
        <w:autoSpaceDE/>
        <w:autoSpaceDN/>
        <w:adjustRightInd/>
        <w:jc w:val="both"/>
        <w:rPr>
          <w:rFonts w:ascii="Calibri" w:hAnsi="Calibri" w:cs="Calibri"/>
          <w:sz w:val="22"/>
          <w:szCs w:val="22"/>
        </w:rPr>
      </w:pPr>
    </w:p>
    <w:p w14:paraId="3B19A755" w14:textId="77777777" w:rsidR="00E81149" w:rsidRPr="00FF5623" w:rsidRDefault="00E81149" w:rsidP="00B2464E">
      <w:pPr>
        <w:widowControl/>
        <w:autoSpaceDE/>
        <w:autoSpaceDN/>
        <w:adjustRightInd/>
        <w:jc w:val="both"/>
        <w:rPr>
          <w:rFonts w:ascii="Calibri" w:hAnsi="Calibri" w:cs="Calibri"/>
          <w:sz w:val="22"/>
          <w:szCs w:val="22"/>
        </w:rPr>
      </w:pPr>
    </w:p>
    <w:p w14:paraId="05D1005F" w14:textId="77777777" w:rsidR="000B64B5" w:rsidRPr="00FF5623" w:rsidRDefault="000B64B5" w:rsidP="00B2464E">
      <w:pPr>
        <w:jc w:val="both"/>
        <w:rPr>
          <w:rFonts w:ascii="Calibri" w:hAnsi="Calibri" w:cs="Calibri"/>
          <w:b/>
          <w:bCs/>
          <w:sz w:val="22"/>
          <w:szCs w:val="22"/>
          <w:highlight w:val="green"/>
        </w:rPr>
      </w:pPr>
    </w:p>
    <w:sectPr w:rsidR="000B64B5" w:rsidRPr="00FF5623" w:rsidSect="00D30DEE">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137AB" w14:textId="77777777" w:rsidR="00D30DEE" w:rsidRDefault="00D30DEE" w:rsidP="004B17AF">
      <w:r>
        <w:separator/>
      </w:r>
    </w:p>
  </w:endnote>
  <w:endnote w:type="continuationSeparator" w:id="0">
    <w:p w14:paraId="5A3D04D0" w14:textId="77777777" w:rsidR="00D30DEE" w:rsidRDefault="00D30DE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E70FE" w14:textId="6752FE4C" w:rsidR="009055B0" w:rsidRDefault="009055B0">
    <w:pPr>
      <w:pStyle w:val="Pidipagina"/>
    </w:pPr>
    <w:r w:rsidRPr="00431A4F">
      <w:rPr>
        <w:rFonts w:ascii="Gothic A1" w:hAnsi="Gothic A1" w:cs="Arial"/>
        <w:b/>
        <w:noProof/>
        <w:color w:val="002060"/>
        <w:sz w:val="16"/>
        <w:szCs w:val="16"/>
      </w:rPr>
      <w:drawing>
        <wp:inline distT="0" distB="0" distL="0" distR="0" wp14:anchorId="75F28DB6" wp14:editId="753372BB">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DD635" w14:textId="77777777" w:rsidR="00D30DEE" w:rsidRDefault="00D30DEE" w:rsidP="004B17AF">
      <w:r>
        <w:separator/>
      </w:r>
    </w:p>
  </w:footnote>
  <w:footnote w:type="continuationSeparator" w:id="0">
    <w:p w14:paraId="6FFDCEF2" w14:textId="77777777" w:rsidR="00D30DEE" w:rsidRDefault="00D30DE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245BC2B1" w:rsidR="000B2B18" w:rsidRDefault="00FF5623" w:rsidP="000B2B18">
    <w:pPr>
      <w:pStyle w:val="Intestazione"/>
      <w:ind w:left="-993"/>
      <w:jc w:val="center"/>
    </w:pPr>
    <w:r>
      <w:rPr>
        <w:noProof/>
      </w:rPr>
      <w:drawing>
        <wp:anchor distT="0" distB="0" distL="114300" distR="114300" simplePos="0" relativeHeight="251659264" behindDoc="1" locked="0" layoutInCell="1" allowOverlap="1" wp14:anchorId="6F48C9BA" wp14:editId="2999D683">
          <wp:simplePos x="0" y="0"/>
          <wp:positionH relativeFrom="page">
            <wp:posOffset>14374</wp:posOffset>
          </wp:positionH>
          <wp:positionV relativeFrom="paragraph">
            <wp:posOffset>-51435</wp:posOffset>
          </wp:positionV>
          <wp:extent cx="7560000" cy="1090800"/>
          <wp:effectExtent l="0" t="0" r="0" b="1905"/>
          <wp:wrapNone/>
          <wp:docPr id="1374028757"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40E97"/>
    <w:rsid w:val="005411B4"/>
    <w:rsid w:val="00553765"/>
    <w:rsid w:val="00577453"/>
    <w:rsid w:val="005934B3"/>
    <w:rsid w:val="005A0A2E"/>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055B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2496E"/>
    <w:rsid w:val="00D2682A"/>
    <w:rsid w:val="00D30560"/>
    <w:rsid w:val="00D30DEE"/>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A7E3A"/>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562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F8CD2D77-B45B-455F-86DB-8C7CD154A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755941-65E8-4CC9-85EF-5CE070630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1739</Words>
  <Characters>9914</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11</cp:revision>
  <dcterms:created xsi:type="dcterms:W3CDTF">2024-05-09T12:53:00Z</dcterms:created>
  <dcterms:modified xsi:type="dcterms:W3CDTF">2024-07-01T15:43:00Z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