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DE596" w14:textId="77777777" w:rsidR="00C542BA" w:rsidRPr="00C542BA" w:rsidRDefault="00C542BA" w:rsidP="00C542BA">
      <w:pPr>
        <w:jc w:val="both"/>
        <w:rPr>
          <w:rFonts w:ascii="Courier New" w:hAnsi="Courier New" w:cs="Courier New"/>
          <w:b/>
          <w:bCs/>
        </w:rPr>
      </w:pPr>
      <w:r w:rsidRPr="00C542BA">
        <w:rPr>
          <w:rFonts w:ascii="Courier New" w:hAnsi="Courier New" w:cs="Courier New"/>
          <w:b/>
          <w:bCs/>
        </w:rPr>
        <w:t>CONTRATTO PER L’AFFIDAMENTO DELLA FORNITURA/SERVIZI DI [COMPLETARE] NELL’AMBITO DEL PIANO NAZIONALE RIPRESA E RESILIENZA (PNRR) MISSIONE [COMPLETARE] COMPONENTE [COMPLETARE] INVESTIMENTO [COMPLETARE] PROGETTO [ACRONIMO] CUP [COMPLETARE]. LOTTO NR. _______ CIG [COMPLETARE]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w:t>
      </w:r>
      <w:r w:rsidRPr="00C542BA">
        <w:rPr>
          <w:rFonts w:ascii="Courier New" w:hAnsi="Courier New" w:cs="Courier New"/>
        </w:rPr>
        <w:lastRenderedPageBreak/>
        <w:t xml:space="preserve">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36/2023 e s.m.i.;</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136/2010 e s.m.i.;</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120/2020 e s.m.i.;</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108/2021 e s.m.i.;</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Dalla legge 41/2023 e s.m.i.;</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(Eventuale) Dal D.lgs. 81/2008 e s.m.i.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n. 679/2016 (GDPR) e dal D.lgs. n. 196/2003 e s.m.i.;</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18 giugno 2020, n. 2020/852, in particolare l’art. 17 che definisce gli obiettivi ambientali, tra cui il principio di non arrecare un danno significativo (DNSH “Do no significant harm”)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prestazioni oggetto del presente contratto sono soggette all’imposta sul valore aggiunto, ai sensi del d.P.R. 26/10/1972 n. 633 e s.m.i.</w:t>
      </w:r>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(xxxxx)</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C5152" w14:textId="77777777" w:rsidR="006706DB" w:rsidRDefault="006706DB">
      <w:r>
        <w:separator/>
      </w:r>
    </w:p>
  </w:endnote>
  <w:endnote w:type="continuationSeparator" w:id="0">
    <w:p w14:paraId="18FD4F87" w14:textId="77777777" w:rsidR="006706DB" w:rsidRDefault="0067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970AF" w14:textId="77777777" w:rsidR="006706DB" w:rsidRDefault="006706DB">
      <w:r>
        <w:separator/>
      </w:r>
    </w:p>
  </w:footnote>
  <w:footnote w:type="continuationSeparator" w:id="0">
    <w:p w14:paraId="0078926D" w14:textId="77777777" w:rsidR="006706DB" w:rsidRDefault="00670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171C" w14:textId="3896B8BF" w:rsidR="00566BFA" w:rsidRDefault="002E4243">
    <w:pPr>
      <w:pStyle w:val="Intestazione"/>
    </w:pPr>
    <w:ins w:id="5" w:author="CATIA CHIAPPINI" w:date="2024-07-01T17:57:00Z">
      <w:r w:rsidRPr="00076A00">
        <w:rPr>
          <w:noProof/>
        </w:rPr>
      </w:r>
      <w:r w:rsidR="002E4243" w:rsidRPr="00076A00">
        <w:rPr>
          <w:noProof/>
        </w:rPr>
        <w:pict w14:anchorId="093A39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5420971" o:spid="_x0000_s1026" type="#_x0000_t136" alt="" style="position:absolute;margin-left:0;margin-top:0;width:393.6pt;height:137.75pt;rotation:315;z-index:-251635712;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ZZA"/>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F33C" w14:textId="45D2DBDB" w:rsidR="00566BFA" w:rsidRDefault="002E4243">
    <w:pPr>
      <w:pStyle w:val="Intestazione"/>
      <w:tabs>
        <w:tab w:val="clear" w:pos="4819"/>
        <w:tab w:val="center" w:pos="3402"/>
      </w:tabs>
    </w:pPr>
    <w:ins w:id="6" w:author="CATIA CHIAPPINI" w:date="2024-07-01T17:57:00Z">
      <w:r w:rsidRPr="005B5D16">
        <w:rPr>
          <w:noProof/>
        </w:rPr>
      </w:r>
      <w:r w:rsidR="002E4243" w:rsidRPr="005B5D16">
        <w:rPr>
          <w:noProof/>
        </w:rPr>
        <w:pict w14:anchorId="45493F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5420972" o:spid="_x0000_s1026" type="#_x0000_t136" alt="" style="position:absolute;margin-left:0;margin-top:0;width:393.6pt;height:137.75pt;rotation:315;z-index:-251631616;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ZZA"/>
          </v:shape>
        </w:pict>
      </w:r>
    </w:ins>
    <w:r w:rsidR="00566BFA">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D3FA" w14:textId="7AC40705" w:rsidR="00566BFA" w:rsidRDefault="002E4243">
    <w:pPr>
      <w:pStyle w:val="Intestazione"/>
    </w:pPr>
    <w:ins w:id="7" w:author="CATIA CHIAPPINI" w:date="2024-07-01T17:57:00Z">
      <w:r w:rsidRPr="00D14331">
        <w:rPr>
          <w:noProof/>
        </w:rPr>
      </w:r>
      <w:r w:rsidR="002E4243" w:rsidRPr="00D14331">
        <w:rPr>
          <w:noProof/>
        </w:rPr>
        <w:pict w14:anchorId="4D4E36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95420970" o:spid="_x0000_s1026" type="#_x0000_t136" alt="" style="position:absolute;margin-left:0;margin-top:0;width:393.6pt;height:137.75pt;rotation:315;z-index:-251639808;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ZZA"/>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TIA CHIAPPINI">
    <w15:presenceInfo w15:providerId="AD" w15:userId="S::catia.chiappini@cnr.it::244f76b9-6ad3-4da9-9c8e-f3dda21817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11B4"/>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2E4243"/>
    <w:rsid w:val="00322E68"/>
    <w:rsid w:val="0032374A"/>
    <w:rsid w:val="0033456A"/>
    <w:rsid w:val="00353AE3"/>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A0A2E"/>
    <w:rsid w:val="005B466D"/>
    <w:rsid w:val="005C4739"/>
    <w:rsid w:val="006121D2"/>
    <w:rsid w:val="0061272F"/>
    <w:rsid w:val="006449AA"/>
    <w:rsid w:val="0064680B"/>
    <w:rsid w:val="00654D10"/>
    <w:rsid w:val="0066384F"/>
    <w:rsid w:val="0066436A"/>
    <w:rsid w:val="006706DB"/>
    <w:rsid w:val="0067381F"/>
    <w:rsid w:val="00675757"/>
    <w:rsid w:val="00692C2B"/>
    <w:rsid w:val="006D5656"/>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FA015427-F77E-4233-911A-21308F328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35</TotalTime>
  <Pages>16</Pages>
  <Words>3126</Words>
  <Characters>17824</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20909</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CATIA CHIAPPINI</cp:lastModifiedBy>
  <cp:revision>7</cp:revision>
  <cp:lastPrinted>2013-11-08T09:56:00Z</cp:lastPrinted>
  <dcterms:created xsi:type="dcterms:W3CDTF">2023-10-10T09:30:00Z</dcterms:created>
  <dcterms:modified xsi:type="dcterms:W3CDTF">2024-07-01T15:57:00Z</dcterms:modified>
</cp:coreProperties>
</file>