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A269A4" w14:textId="77777777" w:rsidR="007D354D" w:rsidRDefault="00C542BA" w:rsidP="00C542BA">
      <w:pPr>
        <w:jc w:val="both"/>
        <w:rPr>
          <w:ins w:id="0" w:author="ANTONIO ALBANO" w:date="2024-07-30T12:54:00Z" w16du:dateUtc="2024-07-30T10:54:00Z"/>
          <w:rFonts w:ascii="Courier New" w:hAnsi="Courier New" w:cs="Courier New"/>
          <w:b/>
          <w:bCs/>
        </w:rPr>
      </w:pPr>
      <w:r w:rsidRPr="00C542BA">
        <w:rPr>
          <w:rFonts w:ascii="Courier New" w:hAnsi="Courier New" w:cs="Courier New"/>
          <w:b/>
          <w:bCs/>
        </w:rPr>
        <w:t xml:space="preserve">CONTRATTO PER L’AFFIDAMENTO DELLA </w:t>
      </w:r>
      <w:ins w:id="1" w:author="ANTONIO ALBANO" w:date="2024-07-30T12:53:00Z" w16du:dateUtc="2024-07-30T10:53:00Z">
        <w:r w:rsidR="007D354D" w:rsidRPr="007D354D">
          <w:rPr>
            <w:rFonts w:ascii="Courier New" w:hAnsi="Courier New" w:cs="Courier New"/>
            <w:b/>
            <w:bCs/>
            <w:rPrChange w:id="2" w:author="ANTONIO ALBANO" w:date="2024-07-30T12:53:00Z" w16du:dateUtc="2024-07-30T10:53:00Z">
              <w:rPr>
                <w:rFonts w:cstheme="minorHAnsi"/>
                <w:b/>
                <w:sz w:val="28"/>
                <w:szCs w:val="28"/>
              </w:rPr>
            </w:rPrChange>
          </w:rPr>
          <w:t xml:space="preserve">DI UN MICROSCOPIO ELETTRONICO A SCANSIONE SEM AD ALTA RISOLUZIONE CON SORGENTE DI EMISSIONE DI CAMPO DI TIPO SCHOTTKY TERMOASSISTITA </w:t>
        </w:r>
        <w:r w:rsidR="007D354D" w:rsidRPr="007D354D">
          <w:rPr>
            <w:rFonts w:ascii="Courier New" w:hAnsi="Courier New" w:cs="Courier New"/>
            <w:b/>
            <w:bCs/>
            <w:rPrChange w:id="3" w:author="ANTONIO ALBANO" w:date="2024-07-30T12:53:00Z" w16du:dateUtc="2024-07-30T10:53:00Z">
              <w:rPr>
                <w:rFonts w:cstheme="minorHAnsi"/>
                <w:b/>
                <w:bCs/>
                <w:sz w:val="28"/>
                <w:szCs w:val="28"/>
              </w:rPr>
            </w:rPrChange>
          </w:rPr>
          <w:t xml:space="preserve">CON IL CRITERIO DELL’OFFERTA ECONOMICAMENTE PIÙ VANTAGGIOSA SULLA BASE DEL MIGLIOR RAPPORTO QUALITÀ/PREZZO </w:t>
        </w:r>
        <w:r w:rsidR="007D354D" w:rsidRPr="007D354D">
          <w:rPr>
            <w:rFonts w:ascii="Courier New" w:hAnsi="Courier New" w:cs="Courier New"/>
            <w:b/>
            <w:bCs/>
            <w:rPrChange w:id="4" w:author="ANTONIO ALBANO" w:date="2024-07-30T12:53:00Z" w16du:dateUtc="2024-07-30T10:53:00Z">
              <w:rPr>
                <w:rFonts w:cstheme="minorHAnsi"/>
                <w:b/>
                <w:sz w:val="28"/>
                <w:szCs w:val="28"/>
              </w:rPr>
            </w:rPrChange>
          </w:rPr>
          <w:t>NELL’AMBITO DEL PIANO NAZIONALE RIPRESA E RESILIENZA (PNRR) MISSIONE 04 “ISTRUZIONE E RICERCA” – COMPONENTE 2 “DALLA RICERCA ALL’IMPRESA” – INVESTIMENTO 3.1 “RAFFORZAMENTO E CREAZIONE DI IR NELL’AMBITO DEL PIANO NAZIONALE DI RIPRESA E RESILIENZA” (PNRR), PROGETTO iENTRANCE@ENL - CUP B33C22000710006 CIG [</w:t>
        </w:r>
        <w:r w:rsidR="007D354D" w:rsidRPr="007D354D">
          <w:rPr>
            <w:rFonts w:ascii="Courier New" w:hAnsi="Courier New" w:cs="Courier New"/>
            <w:b/>
            <w:bCs/>
            <w:rPrChange w:id="5" w:author="ANTONIO ALBANO" w:date="2024-07-30T12:53:00Z" w16du:dateUtc="2024-07-30T10:53:00Z">
              <w:rPr>
                <w:rFonts w:cstheme="minorHAnsi"/>
                <w:b/>
                <w:sz w:val="28"/>
                <w:szCs w:val="28"/>
                <w:highlight w:val="yellow"/>
              </w:rPr>
            </w:rPrChange>
          </w:rPr>
          <w:t>COMPLETARE</w:t>
        </w:r>
        <w:r w:rsidR="007D354D" w:rsidRPr="007D354D">
          <w:rPr>
            <w:rFonts w:ascii="Courier New" w:hAnsi="Courier New" w:cs="Courier New"/>
            <w:b/>
            <w:bCs/>
            <w:rPrChange w:id="6" w:author="ANTONIO ALBANO" w:date="2024-07-30T12:53:00Z" w16du:dateUtc="2024-07-30T10:53:00Z">
              <w:rPr>
                <w:rFonts w:cstheme="minorHAnsi"/>
                <w:b/>
                <w:sz w:val="28"/>
                <w:szCs w:val="28"/>
              </w:rPr>
            </w:rPrChange>
          </w:rPr>
          <w:t>] CUI F80054330586202300641</w:t>
        </w:r>
      </w:ins>
    </w:p>
    <w:p w14:paraId="68BDE596" w14:textId="6067F857" w:rsidR="00C542BA" w:rsidRPr="00C542BA" w:rsidRDefault="00C542BA" w:rsidP="00C542BA">
      <w:pPr>
        <w:jc w:val="both"/>
        <w:rPr>
          <w:rFonts w:ascii="Courier New" w:hAnsi="Courier New" w:cs="Courier New"/>
          <w:b/>
          <w:bCs/>
        </w:rPr>
      </w:pPr>
      <w:del w:id="7" w:author="ANTONIO ALBANO" w:date="2024-07-30T12:53:00Z" w16du:dateUtc="2024-07-30T10:53:00Z">
        <w:r w:rsidRPr="00C542BA" w:rsidDel="007D354D">
          <w:rPr>
            <w:rFonts w:ascii="Courier New" w:hAnsi="Courier New" w:cs="Courier New"/>
            <w:b/>
            <w:bCs/>
          </w:rPr>
          <w:delText xml:space="preserve">FORNITURA/SERVIZI DI [COMPLETARE] NELL’AMBITO DEL PIANO NAZIONALE RIPRESA E RESILIENZA (PNRR) MISSIONE [COMPLETARE] COMPONENTE [COMPLETARE] INVESTIMENTO [COMPLETARE] PROGETTO [ACRONIMO] CUP [COMPLETARE]. </w:delText>
        </w:r>
      </w:del>
      <w:r w:rsidRPr="00C542BA">
        <w:rPr>
          <w:rFonts w:ascii="Courier New" w:hAnsi="Courier New" w:cs="Courier New"/>
          <w:b/>
          <w:bCs/>
        </w:rPr>
        <w:t xml:space="preserve">LOTTO NR. </w:t>
      </w:r>
      <w:ins w:id="8" w:author="ANTONIO ALBANO" w:date="2024-07-30T12:54:00Z" w16du:dateUtc="2024-07-30T10:54:00Z">
        <w:r w:rsidR="007D354D">
          <w:rPr>
            <w:rFonts w:ascii="Courier New" w:hAnsi="Courier New" w:cs="Courier New"/>
            <w:b/>
            <w:bCs/>
          </w:rPr>
          <w:t>1</w:t>
        </w:r>
      </w:ins>
      <w:del w:id="9" w:author="ANTONIO ALBANO" w:date="2024-07-30T12:54:00Z" w16du:dateUtc="2024-07-30T10:54:00Z">
        <w:r w:rsidRPr="00C542BA" w:rsidDel="007D354D">
          <w:rPr>
            <w:rFonts w:ascii="Courier New" w:hAnsi="Courier New" w:cs="Courier New"/>
            <w:b/>
            <w:bCs/>
          </w:rPr>
          <w:delText>_______</w:delText>
        </w:r>
      </w:del>
      <w:r w:rsidRPr="00C542BA">
        <w:rPr>
          <w:rFonts w:ascii="Courier New" w:hAnsi="Courier New" w:cs="Courier New"/>
          <w:b/>
          <w:bCs/>
        </w:rPr>
        <w:t xml:space="preserve">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53FEA613" w:rsidR="00C542BA" w:rsidRPr="00C542BA" w:rsidRDefault="00C542BA" w:rsidP="00352506">
      <w:pPr>
        <w:jc w:val="both"/>
        <w:rPr>
          <w:rFonts w:ascii="Courier New" w:hAnsi="Courier New" w:cs="Courier New"/>
        </w:rPr>
      </w:pPr>
      <w:r w:rsidRPr="00C542BA">
        <w:rPr>
          <w:rFonts w:ascii="Courier New" w:hAnsi="Courier New" w:cs="Courier New"/>
        </w:rPr>
        <w:t xml:space="preserve">L’Istituto </w:t>
      </w:r>
      <w:ins w:id="10" w:author="ANTONIO ALBANO" w:date="2024-07-30T12:56:00Z" w16du:dateUtc="2024-07-30T10:56:00Z">
        <w:r w:rsidR="007D354D">
          <w:rPr>
            <w:rFonts w:ascii="Courier New" w:hAnsi="Courier New" w:cs="Courier New"/>
          </w:rPr>
          <w:t>di Scienze e Tecnologie per l’Energia e la Mobilità Sostenibili</w:t>
        </w:r>
      </w:ins>
      <w:del w:id="11" w:author="ANTONIO ALBANO" w:date="2024-07-30T12:56:00Z" w16du:dateUtc="2024-07-30T10:56:00Z">
        <w:r w:rsidRPr="00C542BA" w:rsidDel="007D354D">
          <w:rPr>
            <w:rFonts w:ascii="Courier New" w:hAnsi="Courier New" w:cs="Courier New"/>
          </w:rPr>
          <w:delText xml:space="preserve">[COMPLETARE] </w:delText>
        </w:r>
      </w:del>
      <w:ins w:id="12" w:author="ANTONIO ALBANO" w:date="2024-07-30T12:56:00Z" w16du:dateUtc="2024-07-30T10:56:00Z">
        <w:r w:rsidR="007D354D">
          <w:rPr>
            <w:rFonts w:ascii="Courier New" w:hAnsi="Courier New" w:cs="Courier New"/>
          </w:rPr>
          <w:t xml:space="preserve"> </w:t>
        </w:r>
      </w:ins>
      <w:r w:rsidRPr="00C542BA">
        <w:rPr>
          <w:rFonts w:ascii="Courier New" w:hAnsi="Courier New" w:cs="Courier New"/>
        </w:rPr>
        <w:t xml:space="preserve">del Consiglio Nazionale delle Ricerche (in seguito “Ente”), con sede in </w:t>
      </w:r>
      <w:del w:id="13" w:author="ANTONIO ALBANO" w:date="2024-07-30T13:05:00Z" w16du:dateUtc="2024-07-30T11:05:00Z">
        <w:r w:rsidRPr="00C542BA" w:rsidDel="00352506">
          <w:rPr>
            <w:rFonts w:ascii="Courier New" w:hAnsi="Courier New" w:cs="Courier New"/>
          </w:rPr>
          <w:delText>[COMPLETARE]</w:delText>
        </w:r>
      </w:del>
      <w:ins w:id="14" w:author="ANTONIO ALBANO" w:date="2024-07-30T13:05:00Z" w16du:dateUtc="2024-07-30T11:05:00Z">
        <w:r w:rsidR="00352506">
          <w:rPr>
            <w:rFonts w:ascii="Courier New" w:hAnsi="Courier New" w:cs="Courier New"/>
          </w:rPr>
          <w:t>P.le Tecchio, 80</w:t>
        </w:r>
      </w:ins>
      <w:ins w:id="15" w:author="ANTONIO ALBANO" w:date="2024-07-30T13:06:00Z" w16du:dateUtc="2024-07-30T11:06:00Z">
        <w:r w:rsidR="00352506">
          <w:rPr>
            <w:rFonts w:ascii="Courier New" w:hAnsi="Courier New" w:cs="Courier New"/>
          </w:rPr>
          <w:t xml:space="preserve"> - Napoli</w:t>
        </w:r>
      </w:ins>
      <w:r w:rsidRPr="00C542BA">
        <w:rPr>
          <w:rFonts w:ascii="Courier New" w:hAnsi="Courier New" w:cs="Courier New"/>
        </w:rPr>
        <w:t xml:space="preserve">, C.F. 80054330586 e P.IVA 02118311006, rappresentato ai fini del presente atto dal </w:t>
      </w:r>
      <w:del w:id="16" w:author="ANTONIO ALBANO" w:date="2024-07-30T13:06:00Z" w16du:dateUtc="2024-07-30T11:06:00Z">
        <w:r w:rsidRPr="00C542BA" w:rsidDel="00352506">
          <w:rPr>
            <w:rFonts w:ascii="Courier New" w:hAnsi="Courier New" w:cs="Courier New"/>
          </w:rPr>
          <w:delText>[</w:delText>
        </w:r>
      </w:del>
      <w:del w:id="17" w:author="ANTONIO ALBANO" w:date="2024-07-30T13:05:00Z" w16du:dateUtc="2024-07-30T11:05:00Z">
        <w:r w:rsidRPr="00C542BA" w:rsidDel="00352506">
          <w:rPr>
            <w:rFonts w:ascii="Courier New" w:hAnsi="Courier New" w:cs="Courier New"/>
          </w:rPr>
          <w:delText>COMPLETARE</w:delText>
        </w:r>
      </w:del>
      <w:ins w:id="18" w:author="ANTONIO ALBANO" w:date="2024-07-30T13:05:00Z" w16du:dateUtc="2024-07-30T11:05:00Z">
        <w:r w:rsidR="00352506">
          <w:rPr>
            <w:rFonts w:ascii="Courier New" w:hAnsi="Courier New" w:cs="Courier New"/>
          </w:rPr>
          <w:t>direttore f.f. d.ssa Bianca Maria Vaglieco</w:t>
        </w:r>
      </w:ins>
      <w:del w:id="19" w:author="ANTONIO ALBANO" w:date="2024-07-30T13:05:00Z" w16du:dateUtc="2024-07-30T11:05:00Z">
        <w:r w:rsidRPr="00C542BA" w:rsidDel="00352506">
          <w:rPr>
            <w:rFonts w:ascii="Courier New" w:hAnsi="Courier New" w:cs="Courier New"/>
          </w:rPr>
          <w:delText>]</w:delText>
        </w:r>
      </w:del>
      <w:r w:rsidRPr="00C542BA">
        <w:rPr>
          <w:rFonts w:ascii="Courier New" w:hAnsi="Courier New" w:cs="Courier New"/>
        </w:rPr>
        <w:t>, domiciliato</w:t>
      </w:r>
      <w:del w:id="20" w:author="ANTONIO ALBANO" w:date="2024-07-30T13:06:00Z" w16du:dateUtc="2024-07-30T11:06:00Z">
        <w:r w:rsidRPr="00C542BA" w:rsidDel="00352506">
          <w:rPr>
            <w:rFonts w:ascii="Courier New" w:hAnsi="Courier New" w:cs="Courier New"/>
          </w:rPr>
          <w:delText>/a</w:delText>
        </w:r>
      </w:del>
      <w:r w:rsidRPr="00C542BA">
        <w:rPr>
          <w:rFonts w:ascii="Courier New" w:hAnsi="Courier New" w:cs="Courier New"/>
        </w:rPr>
        <w:t xml:space="preserve"> per la carica presso la sede</w:t>
      </w:r>
      <w:ins w:id="21" w:author="ANTONIO ALBANO" w:date="2024-07-30T13:06:00Z" w16du:dateUtc="2024-07-30T11:06:00Z">
        <w:r w:rsidR="00352506">
          <w:rPr>
            <w:rFonts w:ascii="Courier New" w:hAnsi="Courier New" w:cs="Courier New"/>
          </w:rPr>
          <w:t xml:space="preserve"> di Via G. Marconi, 4 - Napoli</w:t>
        </w:r>
      </w:ins>
      <w:r w:rsidRPr="00C542BA">
        <w:rPr>
          <w:rFonts w:ascii="Courier New" w:hAnsi="Courier New" w:cs="Courier New"/>
        </w:rPr>
        <w:t>, munito</w:t>
      </w:r>
      <w:del w:id="22" w:author="ANTONIO ALBANO" w:date="2024-07-30T13:07:00Z" w16du:dateUtc="2024-07-30T11:07:00Z">
        <w:r w:rsidRPr="00C542BA" w:rsidDel="00352506">
          <w:rPr>
            <w:rFonts w:ascii="Courier New" w:hAnsi="Courier New" w:cs="Courier New"/>
          </w:rPr>
          <w:delText>/a</w:delText>
        </w:r>
      </w:del>
      <w:r w:rsidRPr="00C542BA">
        <w:rPr>
          <w:rFonts w:ascii="Courier New" w:hAnsi="Courier New" w:cs="Courier New"/>
        </w:rPr>
        <w:t xml:space="preserve"> degli occorrenti poteri in forza del provvedimento della Presidente del Consiglio Nazionale delle Ricerche</w:t>
      </w:r>
      <w:ins w:id="23" w:author="ANTONIO ALBANO" w:date="2024-07-30T13:09:00Z" w16du:dateUtc="2024-07-30T11:09:00Z">
        <w:r w:rsidR="00352506">
          <w:rPr>
            <w:rFonts w:ascii="Courier New" w:hAnsi="Courier New" w:cs="Courier New"/>
          </w:rPr>
          <w:t xml:space="preserve"> </w:t>
        </w:r>
      </w:ins>
      <w:ins w:id="24" w:author="ANTONIO ALBANO" w:date="2024-07-30T13:09:00Z">
        <w:r w:rsidR="00352506" w:rsidRPr="00352506">
          <w:rPr>
            <w:rFonts w:ascii="Courier New" w:hAnsi="Courier New" w:cs="Courier New"/>
            <w:rPrChange w:id="25" w:author="ANTONIO ALBANO" w:date="2024-07-30T13:09:00Z" w16du:dateUtc="2024-07-30T11:09:00Z">
              <w:rPr>
                <w:rFonts w:ascii="Courier New" w:hAnsi="Courier New" w:cs="Courier New"/>
                <w:lang w:val="en-US"/>
              </w:rPr>
            </w:rPrChange>
          </w:rPr>
          <w:t>il decreto della Presidente del Consiglio Nazionale delle Ricerche n. 76 del 27.06.2023 con cui la Dott.ssa</w:t>
        </w:r>
      </w:ins>
      <w:ins w:id="26" w:author="ANTONIO ALBANO" w:date="2024-07-30T13:09:00Z" w16du:dateUtc="2024-07-30T11:09:00Z">
        <w:r w:rsidR="00352506">
          <w:rPr>
            <w:rFonts w:ascii="Courier New" w:hAnsi="Courier New" w:cs="Courier New"/>
          </w:rPr>
          <w:t xml:space="preserve"> </w:t>
        </w:r>
      </w:ins>
      <w:ins w:id="27" w:author="ANTONIO ALBANO" w:date="2024-07-30T13:09:00Z">
        <w:r w:rsidR="00352506" w:rsidRPr="00352506">
          <w:rPr>
            <w:rFonts w:ascii="Courier New" w:hAnsi="Courier New" w:cs="Courier New"/>
            <w:rPrChange w:id="28" w:author="ANTONIO ALBANO" w:date="2024-07-30T13:09:00Z" w16du:dateUtc="2024-07-30T11:09:00Z">
              <w:rPr>
                <w:rFonts w:ascii="Courier New" w:hAnsi="Courier New" w:cs="Courier New"/>
                <w:lang w:val="en-US"/>
              </w:rPr>
            </w:rPrChange>
          </w:rPr>
          <w:t>Bianca Maria Vaglieco è stato attribuito l’incarico di Direttore f.f. dell’Istituto STEMS del Consiglio Nazionale delle</w:t>
        </w:r>
      </w:ins>
      <w:ins w:id="29" w:author="ANTONIO ALBANO" w:date="2024-07-30T13:09:00Z" w16du:dateUtc="2024-07-30T11:09:00Z">
        <w:r w:rsidR="00352506">
          <w:rPr>
            <w:rFonts w:ascii="Courier New" w:hAnsi="Courier New" w:cs="Courier New"/>
          </w:rPr>
          <w:t xml:space="preserve"> </w:t>
        </w:r>
      </w:ins>
      <w:ins w:id="30" w:author="ANTONIO ALBANO" w:date="2024-07-30T13:09:00Z">
        <w:r w:rsidR="00352506" w:rsidRPr="00352506">
          <w:rPr>
            <w:rFonts w:ascii="Courier New" w:hAnsi="Courier New" w:cs="Courier New"/>
            <w:rPrChange w:id="31" w:author="ANTONIO ALBANO" w:date="2024-07-30T13:09:00Z" w16du:dateUtc="2024-07-30T11:09:00Z">
              <w:rPr>
                <w:rFonts w:ascii="Courier New" w:hAnsi="Courier New" w:cs="Courier New"/>
                <w:lang w:val="en-US"/>
              </w:rPr>
            </w:rPrChange>
          </w:rPr>
          <w:t xml:space="preserve">Ricerche, a decorrere dal 01/07/2023 e fino alla nomina del Direttore pleno iure dell’Istituto </w:t>
        </w:r>
        <w:r w:rsidR="00352506" w:rsidRPr="00352506">
          <w:rPr>
            <w:rFonts w:ascii="Courier New" w:hAnsi="Courier New" w:cs="Courier New"/>
            <w:rPrChange w:id="32" w:author="ANTONIO ALBANO" w:date="2024-07-30T13:09:00Z" w16du:dateUtc="2024-07-30T11:09:00Z">
              <w:rPr>
                <w:rFonts w:ascii="Courier New" w:hAnsi="Courier New" w:cs="Courier New"/>
                <w:lang w:val="en-US"/>
              </w:rPr>
            </w:rPrChange>
          </w:rPr>
          <w:lastRenderedPageBreak/>
          <w:t>medesimo</w:t>
        </w:r>
      </w:ins>
      <w:del w:id="33" w:author="ANTONIO ALBANO" w:date="2024-07-30T13:10:00Z" w16du:dateUtc="2024-07-30T11:10:00Z">
        <w:r w:rsidRPr="00C542BA" w:rsidDel="00352506">
          <w:rPr>
            <w:rFonts w:ascii="Courier New" w:hAnsi="Courier New" w:cs="Courier New"/>
          </w:rPr>
          <w:delText xml:space="preserve">/del Direttore Generale [COMPLETARE] </w:delText>
        </w:r>
      </w:del>
      <w:ins w:id="34" w:author="ANTONIO ALBANO" w:date="2024-07-30T13:10:00Z" w16du:dateUtc="2024-07-30T11:10:00Z">
        <w:r w:rsidR="00352506">
          <w:rPr>
            <w:rFonts w:ascii="Courier New" w:hAnsi="Courier New" w:cs="Courier New"/>
          </w:rPr>
          <w:t xml:space="preserve"> </w:t>
        </w:r>
      </w:ins>
      <w:r w:rsidRPr="00C542BA">
        <w:rPr>
          <w:rFonts w:ascii="Courier New" w:hAnsi="Courier New" w:cs="Courier New"/>
        </w:rPr>
        <w:t xml:space="preserve">domicilio digitale PEC: </w:t>
      </w:r>
      <w:del w:id="35" w:author="ANTONIO ALBANO" w:date="2024-07-30T13:10:00Z" w16du:dateUtc="2024-07-30T11:10:00Z">
        <w:r w:rsidRPr="00C542BA" w:rsidDel="00352506">
          <w:rPr>
            <w:rFonts w:ascii="Courier New" w:hAnsi="Courier New" w:cs="Courier New"/>
          </w:rPr>
          <w:delText>[</w:delText>
        </w:r>
      </w:del>
      <w:ins w:id="36" w:author="ANTONIO ALBANO" w:date="2024-07-30T13:10:00Z" w16du:dateUtc="2024-07-30T11:10:00Z">
        <w:r w:rsidR="00352506">
          <w:rPr>
            <w:rFonts w:ascii="Courier New" w:hAnsi="Courier New" w:cs="Courier New"/>
            <w:b/>
            <w:bCs/>
          </w:rPr>
          <w:fldChar w:fldCharType="begin"/>
        </w:r>
        <w:r w:rsidR="00352506">
          <w:rPr>
            <w:rFonts w:ascii="Courier New" w:hAnsi="Courier New" w:cs="Courier New"/>
            <w:b/>
            <w:bCs/>
          </w:rPr>
          <w:instrText>HYPERLINK "mailto:</w:instrText>
        </w:r>
      </w:ins>
      <w:ins w:id="37" w:author="ANTONIO ALBANO" w:date="2024-07-30T13:10:00Z">
        <w:r w:rsidR="00352506" w:rsidRPr="00352506">
          <w:rPr>
            <w:rFonts w:ascii="Courier New" w:hAnsi="Courier New" w:cs="Courier New"/>
            <w:b/>
            <w:bCs/>
          </w:rPr>
          <w:instrText>protocollo.stems@pec.cnr.it</w:instrText>
        </w:r>
      </w:ins>
      <w:ins w:id="38" w:author="ANTONIO ALBANO" w:date="2024-07-30T13:10:00Z" w16du:dateUtc="2024-07-30T11:10:00Z">
        <w:r w:rsidR="00352506">
          <w:rPr>
            <w:rFonts w:ascii="Courier New" w:hAnsi="Courier New" w:cs="Courier New"/>
            <w:b/>
            <w:bCs/>
          </w:rPr>
          <w:instrText>"</w:instrText>
        </w:r>
        <w:r w:rsidR="00352506">
          <w:rPr>
            <w:rFonts w:ascii="Courier New" w:hAnsi="Courier New" w:cs="Courier New"/>
            <w:b/>
            <w:bCs/>
          </w:rPr>
          <w:fldChar w:fldCharType="separate"/>
        </w:r>
      </w:ins>
      <w:ins w:id="39" w:author="ANTONIO ALBANO" w:date="2024-07-30T13:10:00Z">
        <w:r w:rsidR="00352506" w:rsidRPr="00094964">
          <w:rPr>
            <w:rStyle w:val="Collegamentoipertestuale"/>
            <w:rFonts w:ascii="Courier New" w:hAnsi="Courier New" w:cs="Courier New"/>
            <w:b/>
            <w:bCs/>
          </w:rPr>
          <w:t>protocollo.stems@pec.cnr.it</w:t>
        </w:r>
      </w:ins>
      <w:ins w:id="40" w:author="ANTONIO ALBANO" w:date="2024-07-30T13:10:00Z" w16du:dateUtc="2024-07-30T11:10:00Z">
        <w:r w:rsidR="00352506">
          <w:rPr>
            <w:rFonts w:ascii="Courier New" w:hAnsi="Courier New" w:cs="Courier New"/>
            <w:b/>
            <w:bCs/>
          </w:rPr>
          <w:fldChar w:fldCharType="end"/>
        </w:r>
        <w:r w:rsidR="00352506">
          <w:rPr>
            <w:rFonts w:ascii="Courier New" w:hAnsi="Courier New" w:cs="Courier New"/>
            <w:b/>
            <w:bCs/>
          </w:rPr>
          <w:t xml:space="preserve"> </w:t>
        </w:r>
      </w:ins>
      <w:del w:id="41" w:author="ANTONIO ALBANO" w:date="2024-07-30T13:10:00Z" w16du:dateUtc="2024-07-30T11:10:00Z">
        <w:r w:rsidRPr="00C542BA" w:rsidDel="00352506">
          <w:rPr>
            <w:rFonts w:ascii="Courier New" w:hAnsi="Courier New" w:cs="Courier New"/>
          </w:rPr>
          <w:delText>COMPLETARE]</w:delText>
        </w:r>
      </w:del>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9F46571"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del w:id="42" w:author="ANTONIO ALBANO" w:date="2024-07-30T13:12:00Z" w16du:dateUtc="2024-07-30T11:12:00Z">
        <w:r w:rsidRPr="00C542BA" w:rsidDel="00352506">
          <w:rPr>
            <w:rFonts w:ascii="Courier New" w:hAnsi="Courier New" w:cs="Courier New"/>
            <w:highlight w:val="yellow"/>
          </w:rPr>
          <w:delText>(eventuale)</w:delText>
        </w:r>
      </w:del>
      <w:ins w:id="43" w:author="ANTONIO ALBANO" w:date="2024-07-30T13:12:00Z" w16du:dateUtc="2024-07-30T11:12:00Z">
        <w:r w:rsidR="00352506">
          <w:rPr>
            <w:rFonts w:ascii="Courier New" w:hAnsi="Courier New" w:cs="Courier New"/>
          </w:rPr>
          <w:t xml:space="preserve">non </w:t>
        </w:r>
      </w:ins>
      <w:r w:rsidRPr="00C542BA">
        <w:rPr>
          <w:rFonts w:ascii="Courier New" w:hAnsi="Courier New" w:cs="Courier New"/>
        </w:rPr>
        <w:t>suddivisa in più lotti, ai sensi dell’art. ___ del D.lgs. 36/2023(in seguito “Codice”) per l’affidamento della fornitura</w:t>
      </w:r>
      <w:del w:id="44" w:author="ANTONIO ALBANO" w:date="2024-07-30T13:11:00Z" w16du:dateUtc="2024-07-30T11:11:00Z">
        <w:r w:rsidRPr="00C542BA" w:rsidDel="00352506">
          <w:rPr>
            <w:rFonts w:ascii="Courier New" w:hAnsi="Courier New" w:cs="Courier New"/>
          </w:rPr>
          <w:delText>/servizi</w:delText>
        </w:r>
      </w:del>
      <w:r w:rsidRPr="00C542BA">
        <w:rPr>
          <w:rFonts w:ascii="Courier New" w:hAnsi="Courier New" w:cs="Courier New"/>
        </w:rPr>
        <w:t xml:space="preserve"> di cui trattasi, da aggiudicarsi con il criterio dell’offerta economicamente più vantaggiosa</w:t>
      </w:r>
      <w:del w:id="45" w:author="ANTONIO ALBANO" w:date="2024-07-30T13:12:00Z" w16du:dateUtc="2024-07-30T11:12:00Z">
        <w:r w:rsidRPr="00C542BA" w:rsidDel="00352506">
          <w:rPr>
            <w:rFonts w:ascii="Courier New" w:hAnsi="Courier New" w:cs="Courier New"/>
          </w:rPr>
          <w:delText xml:space="preserve"> </w:delText>
        </w:r>
        <w:r w:rsidRPr="00C542BA" w:rsidDel="00352506">
          <w:rPr>
            <w:rFonts w:ascii="Courier New" w:hAnsi="Courier New" w:cs="Courier New"/>
            <w:highlight w:val="yellow"/>
          </w:rPr>
          <w:delText>(ovvero)</w:delText>
        </w:r>
        <w:r w:rsidRPr="00C542BA" w:rsidDel="00352506">
          <w:rPr>
            <w:rFonts w:ascii="Courier New" w:hAnsi="Courier New" w:cs="Courier New"/>
          </w:rPr>
          <w:delText xml:space="preserve"> del minor prezzo</w:delText>
        </w:r>
      </w:del>
      <w:r w:rsidRPr="00C542BA">
        <w:rPr>
          <w:rFonts w:ascii="Courier New" w:hAnsi="Courier New" w:cs="Courier New"/>
        </w:rPr>
        <w:t>.</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w:t>
      </w:r>
      <w:r w:rsidRPr="00C542BA">
        <w:rPr>
          <w:rFonts w:ascii="Courier New" w:hAnsi="Courier New" w:cs="Courier New"/>
        </w:rPr>
        <w:lastRenderedPageBreak/>
        <w:t xml:space="preserve">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presente Contratto definisce la disciplina normativa e </w:t>
      </w:r>
      <w:r w:rsidRPr="00C542BA">
        <w:rPr>
          <w:rFonts w:ascii="Courier New" w:hAnsi="Courier New" w:cs="Courier New"/>
        </w:rPr>
        <w:lastRenderedPageBreak/>
        <w:t>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D.lgs. 36/2023 e s.m.i.;</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136/2010 e s.m.i.;</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Dalla Legge 120/2020 e s.m.i.;</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Dalla Legge 108/2021 e s.m.i.;</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Dalla legge 41/2023 e s.m.i.;</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(Eventuale) Dal D.lgs. 81/2008 e s.m.i.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n. 679/2016 (GDPR) e dal D.lgs. n. 196/2003 e s.m.i.;</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18 giugno 2020, n. 2020/852, in particolare l’art. 17 che definisce gli obiettivi ambientali, tra cui il principio di non arrecare un danno significativo (DNSH “Do no significant harm”)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lastRenderedPageBreak/>
        <w:t>ART. 5 – TERMINI DI ESECUZIONE</w:t>
      </w:r>
    </w:p>
    <w:p w14:paraId="14174956" w14:textId="0A19AD1B" w:rsidR="00C542BA" w:rsidRPr="00C542BA" w:rsidRDefault="00C542BA" w:rsidP="00C542BA">
      <w:pPr>
        <w:jc w:val="both"/>
        <w:rPr>
          <w:rFonts w:ascii="Courier New" w:hAnsi="Courier New" w:cs="Courier New"/>
        </w:rPr>
      </w:pPr>
      <w:bookmarkStart w:id="46"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46"/>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w:t>
      </w:r>
      <w:r w:rsidRPr="00C542BA">
        <w:rPr>
          <w:rFonts w:ascii="Courier New" w:hAnsi="Courier New" w:cs="Courier New"/>
        </w:rPr>
        <w:lastRenderedPageBreak/>
        <w:t>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5.1) Il Contraente assume tutti gli obblighi di tracciabilità dei flussi finanziari di cui all’art. 3 della legge 13 agosto 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47" w:name="_Ref31359434"/>
      <w:r w:rsidRPr="00C542BA">
        <w:rPr>
          <w:rFonts w:ascii="Courier New" w:hAnsi="Courier New" w:cs="Courier New"/>
          <w:bCs/>
          <w:sz w:val="20"/>
          <w:u w:val="none"/>
        </w:rPr>
        <w:t>ART. 7 - PENALI</w:t>
      </w:r>
      <w:bookmarkEnd w:id="47"/>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w:t>
      </w:r>
      <w:r w:rsidRPr="00C542BA">
        <w:rPr>
          <w:rFonts w:ascii="Courier New" w:hAnsi="Courier New" w:cs="Courier New"/>
        </w:rPr>
        <w:lastRenderedPageBreak/>
        <w:t xml:space="preserve">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3)La richiesta e/o il pagamento delle penali non esonera in nessun caso il Contraente dall’adempimento dell’obbligazione per 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6)Le penali verranno regolate dall’Ente, o sui corrispettivi dovuti al Contraente oppure sulla garanzia definitiva. In </w:t>
      </w:r>
      <w:r w:rsidRPr="00C542BA">
        <w:rPr>
          <w:rFonts w:ascii="Courier New" w:hAnsi="Courier New" w:cs="Courier New"/>
        </w:rPr>
        <w:lastRenderedPageBreak/>
        <w:t>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48" w:name="_Ref31359444"/>
      <w:r w:rsidRPr="00C542BA">
        <w:rPr>
          <w:rFonts w:ascii="Courier New" w:hAnsi="Courier New" w:cs="Courier New"/>
          <w:bCs/>
          <w:sz w:val="20"/>
          <w:u w:val="none"/>
        </w:rPr>
        <w:lastRenderedPageBreak/>
        <w:t>ART. 8 – SUBAPPALTO</w:t>
      </w:r>
      <w:bookmarkEnd w:id="48"/>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49" w:name="_Ref31359452"/>
      <w:r w:rsidRPr="00C542BA">
        <w:rPr>
          <w:rFonts w:ascii="Courier New" w:hAnsi="Courier New" w:cs="Courier New"/>
          <w:bCs/>
          <w:sz w:val="20"/>
          <w:u w:val="none"/>
        </w:rPr>
        <w:t>ART. 9 – DIVIETO DI CESSIONE DEL CONTRATTO</w:t>
      </w:r>
      <w:bookmarkEnd w:id="49"/>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1)Nei casi previsti dall’art. 120, comma 1, lettera d) punto 2) del Codice in caso di novazione soggettiva, nonché in relazione a quanto indicato al comma 12 del medesimo articolo in caso di </w:t>
      </w:r>
      <w:r w:rsidRPr="00C542BA">
        <w:rPr>
          <w:rFonts w:ascii="Courier New" w:hAnsi="Courier New" w:cs="Courier New"/>
        </w:rPr>
        <w:lastRenderedPageBreak/>
        <w:t>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1)Fermo restando quanto previsto dall’art. 123 del Codice, </w:t>
      </w:r>
      <w:r w:rsidRPr="00C542BA">
        <w:rPr>
          <w:rFonts w:ascii="Courier New" w:hAnsi="Courier New" w:cs="Courier New"/>
        </w:rPr>
        <w:lastRenderedPageBreak/>
        <w:t>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Fermo quanto disposto dall’art. 122 del Codice, l’Ente ha diritto di risolvere il contratto ai sensi dell’art. 1456 c.c. tramite posta elettronica certificata ovvero con raccomandata 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50"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2)In caso di risoluzione del contratto per fatto del Contraente </w:t>
      </w:r>
      <w:r w:rsidRPr="00C542BA">
        <w:rPr>
          <w:rFonts w:ascii="Courier New" w:hAnsi="Courier New" w:cs="Courier New"/>
          <w:b w:val="0"/>
          <w:sz w:val="20"/>
          <w:u w:val="none"/>
        </w:rPr>
        <w:lastRenderedPageBreak/>
        <w:t>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2)Verificatosi un caso di forza maggiore che impedisca ad una Parte l’esatta e puntuale osservanza degli obblighi 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50"/>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w:t>
      </w:r>
      <w:r w:rsidRPr="00C542BA">
        <w:rPr>
          <w:rFonts w:ascii="Courier New" w:hAnsi="Courier New" w:cs="Courier New"/>
        </w:rPr>
        <w:lastRenderedPageBreak/>
        <w:t>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prestazioni oggetto del presente contratto sono soggette all’imposta sul valore aggiunto, ai sensi del d.P.R. 26/10/1972 n. 633 e s.m.i.</w:t>
      </w:r>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3)Le spese di registrazione, in caso d’uso, saranno a carico </w:t>
      </w:r>
      <w:r w:rsidRPr="00C542BA">
        <w:rPr>
          <w:rFonts w:ascii="Courier New" w:hAnsi="Courier New" w:cs="Courier New"/>
        </w:rPr>
        <w:lastRenderedPageBreak/>
        <w:t>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(xxxxx)</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AFCC46" w14:textId="77777777" w:rsidR="00813425" w:rsidRDefault="00813425">
      <w:r>
        <w:separator/>
      </w:r>
    </w:p>
  </w:endnote>
  <w:endnote w:type="continuationSeparator" w:id="0">
    <w:p w14:paraId="2EBB024E" w14:textId="77777777" w:rsidR="00813425" w:rsidRDefault="008134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8F3678" w14:textId="77777777" w:rsidR="00813425" w:rsidRDefault="00813425">
      <w:r>
        <w:separator/>
      </w:r>
    </w:p>
  </w:footnote>
  <w:footnote w:type="continuationSeparator" w:id="0">
    <w:p w14:paraId="40A89636" w14:textId="77777777" w:rsidR="00813425" w:rsidRDefault="0081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TONIO ALBANO">
    <w15:presenceInfo w15:providerId="AD" w15:userId="S::antonio.albano@cnr.it::221d4bc0-8668-4823-8c21-1628197b1b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1360E"/>
    <w:rsid w:val="00322E68"/>
    <w:rsid w:val="0032374A"/>
    <w:rsid w:val="0033456A"/>
    <w:rsid w:val="00352506"/>
    <w:rsid w:val="00353AE3"/>
    <w:rsid w:val="00361EA9"/>
    <w:rsid w:val="00396740"/>
    <w:rsid w:val="003C3907"/>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354D"/>
    <w:rsid w:val="007D6946"/>
    <w:rsid w:val="007E2F7E"/>
    <w:rsid w:val="007E3632"/>
    <w:rsid w:val="007E3EEB"/>
    <w:rsid w:val="007E6ACD"/>
    <w:rsid w:val="008023AC"/>
    <w:rsid w:val="008034B2"/>
    <w:rsid w:val="00806561"/>
    <w:rsid w:val="00813425"/>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0A04"/>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ADC6D35A4F03E4BA33D1B858E52EBA9" ma:contentTypeVersion="12" ma:contentTypeDescription="Creare un nuovo documento." ma:contentTypeScope="" ma:versionID="14772196473a688314994ba55318f15a">
  <xsd:schema xmlns:xsd="http://www.w3.org/2001/XMLSchema" xmlns:xs="http://www.w3.org/2001/XMLSchema" xmlns:p="http://schemas.microsoft.com/office/2006/metadata/properties" xmlns:ns2="2e3f2972-04d6-4f34-b2db-8065d5647aaf" xmlns:ns3="d3a2a24a-a8c2-4b5d-b583-f7b1bdb99f5e" targetNamespace="http://schemas.microsoft.com/office/2006/metadata/properties" ma:root="true" ma:fieldsID="711c258057e6e96f1f6ad95ceadbe249" ns2:_="" ns3:_="">
    <xsd:import namespace="2e3f2972-04d6-4f34-b2db-8065d5647aaf"/>
    <xsd:import namespace="d3a2a24a-a8c2-4b5d-b583-f7b1bdb99f5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3f2972-04d6-4f34-b2db-8065d5647a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 immagine" ma:readOnly="false" ma:fieldId="{5cf76f15-5ced-4ddc-b409-7134ff3c332f}" ma:taxonomyMulti="true" ma:sspId="3605db19-8144-494d-807e-e43f9420a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a2a24a-a8c2-4b5d-b583-f7b1bdb99f5e"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a340929-723c-4b2a-9fac-b0870c31c721}" ma:internalName="TaxCatchAll" ma:showField="CatchAllData" ma:web="d3a2a24a-a8c2-4b5d-b583-f7b1bdb99f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93DC38-4FF6-4AEB-B543-5ADE31769B4B}">
  <ds:schemaRefs>
    <ds:schemaRef ds:uri="http://schemas.microsoft.com/sharepoint/v3/contenttype/forms"/>
  </ds:schemaRefs>
</ds:datastoreItem>
</file>

<file path=customXml/itemProps2.xml><?xml version="1.0" encoding="utf-8"?>
<ds:datastoreItem xmlns:ds="http://schemas.openxmlformats.org/officeDocument/2006/customXml" ds:itemID="{4DE382D1-5D6C-4659-9EF7-27AF8CE91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3f2972-04d6-4f34-b2db-8065d5647aaf"/>
    <ds:schemaRef ds:uri="d3a2a24a-a8c2-4b5d-b583-f7b1bdb99f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MODELLO USO BOLLO.dot</Template>
  <TotalTime>0</TotalTime>
  <Pages>17</Pages>
  <Words>3300</Words>
  <Characters>18811</Characters>
  <Application>Microsoft Office Word</Application>
  <DocSecurity>0</DocSecurity>
  <Lines>156</Lines>
  <Paragraphs>44</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22067</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ANTONIO ALBANO</cp:lastModifiedBy>
  <cp:revision>3</cp:revision>
  <cp:lastPrinted>2013-11-08T09:56:00Z</cp:lastPrinted>
  <dcterms:created xsi:type="dcterms:W3CDTF">2024-07-30T10:51:00Z</dcterms:created>
  <dcterms:modified xsi:type="dcterms:W3CDTF">2024-07-30T11:13:00Z</dcterms:modified>
</cp:coreProperties>
</file>