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36AF2" w14:textId="714D5FFF" w:rsidR="00FD519F" w:rsidRPr="00FD519F" w:rsidRDefault="00FD519F" w:rsidP="00FD519F">
      <w:pPr>
        <w:jc w:val="both"/>
        <w:rPr>
          <w:rFonts w:asciiTheme="minorHAnsi" w:hAnsiTheme="minorHAnsi" w:cs="Calibri"/>
          <w:bCs/>
        </w:rPr>
      </w:pPr>
      <w:r w:rsidRPr="00FD519F">
        <w:rPr>
          <w:rFonts w:asciiTheme="minorHAnsi" w:hAnsiTheme="minorHAnsi" w:cs="Calibri"/>
          <w:b/>
          <w:bCs/>
        </w:rPr>
        <w:t>RELAZIONE TECNICA</w:t>
      </w:r>
      <w:r w:rsidRPr="00FD519F">
        <w:rPr>
          <w:rFonts w:asciiTheme="minorHAnsi" w:hAnsiTheme="minorHAnsi" w:cs="Calibri"/>
        </w:rPr>
        <w:t xml:space="preserve"> </w:t>
      </w:r>
      <w:r w:rsidRPr="00FD519F">
        <w:rPr>
          <w:rFonts w:asciiTheme="minorHAnsi" w:hAnsiTheme="minorHAnsi" w:cs="Calibri"/>
          <w:bCs/>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FD519F">
        <w:rPr>
          <w:rFonts w:asciiTheme="minorHAnsi" w:hAnsiTheme="minorHAnsi" w:cs="Calibri"/>
          <w:bCs/>
          <w:highlight w:val="yellow"/>
        </w:rPr>
        <w:t>CIG (completare)</w:t>
      </w:r>
      <w:r w:rsidRPr="00FD519F">
        <w:rPr>
          <w:rFonts w:asciiTheme="minorHAnsi" w:hAnsiTheme="minorHAnsi" w:cs="Calibri"/>
          <w:bCs/>
        </w:rPr>
        <w:t xml:space="preserve"> </w:t>
      </w:r>
    </w:p>
    <w:p w14:paraId="3AEA9C15" w14:textId="77777777" w:rsidR="00FD519F" w:rsidRPr="00FD519F" w:rsidRDefault="00FD519F" w:rsidP="00FD519F">
      <w:pPr>
        <w:jc w:val="both"/>
        <w:rPr>
          <w:rFonts w:asciiTheme="minorHAnsi" w:hAnsiTheme="minorHAnsi" w:cs="Calibri"/>
          <w:b/>
          <w:bCs/>
        </w:rPr>
      </w:pPr>
    </w:p>
    <w:tbl>
      <w:tblPr>
        <w:tblStyle w:val="Grigliatabella2"/>
        <w:tblW w:w="0" w:type="auto"/>
        <w:jc w:val="center"/>
        <w:tblLook w:val="04A0" w:firstRow="1" w:lastRow="0" w:firstColumn="1" w:lastColumn="0" w:noHBand="0" w:noVBand="1"/>
      </w:tblPr>
      <w:tblGrid>
        <w:gridCol w:w="562"/>
        <w:gridCol w:w="2835"/>
        <w:gridCol w:w="6457"/>
      </w:tblGrid>
      <w:tr w:rsidR="00FD519F" w:rsidRPr="00FD519F" w14:paraId="6008C86F" w14:textId="77777777" w:rsidTr="00257E86">
        <w:trPr>
          <w:jc w:val="center"/>
        </w:trPr>
        <w:tc>
          <w:tcPr>
            <w:tcW w:w="3397" w:type="dxa"/>
            <w:gridSpan w:val="2"/>
            <w:hideMark/>
          </w:tcPr>
          <w:p w14:paraId="5572A71F" w14:textId="77777777" w:rsidR="00FD519F" w:rsidRPr="00FD519F" w:rsidRDefault="00FD519F" w:rsidP="00FD519F">
            <w:pPr>
              <w:rPr>
                <w:rFonts w:asciiTheme="minorHAnsi" w:hAnsiTheme="minorHAnsi" w:cs="Calibri"/>
                <w:bCs/>
                <w:i/>
                <w:iCs/>
              </w:rPr>
            </w:pPr>
            <w:r w:rsidRPr="00FD519F">
              <w:rPr>
                <w:rFonts w:asciiTheme="minorHAnsi" w:hAnsiTheme="minorHAnsi" w:cs="Calibri"/>
                <w:bCs/>
              </w:rPr>
              <w:t>Il sottoscritto</w:t>
            </w:r>
          </w:p>
        </w:tc>
        <w:tc>
          <w:tcPr>
            <w:tcW w:w="6457" w:type="dxa"/>
          </w:tcPr>
          <w:p w14:paraId="2A8233C5" w14:textId="77777777" w:rsidR="00FD519F" w:rsidRPr="00FD519F" w:rsidRDefault="00FD519F" w:rsidP="00FD519F">
            <w:pPr>
              <w:rPr>
                <w:rFonts w:asciiTheme="minorHAnsi" w:hAnsiTheme="minorHAnsi" w:cs="Calibri"/>
                <w:bCs/>
                <w:i/>
                <w:iCs/>
              </w:rPr>
            </w:pPr>
          </w:p>
        </w:tc>
      </w:tr>
      <w:tr w:rsidR="00FD519F" w:rsidRPr="00FD519F" w14:paraId="4AD5AA86" w14:textId="77777777" w:rsidTr="00257E86">
        <w:trPr>
          <w:jc w:val="center"/>
        </w:trPr>
        <w:tc>
          <w:tcPr>
            <w:tcW w:w="3397" w:type="dxa"/>
            <w:gridSpan w:val="2"/>
            <w:hideMark/>
          </w:tcPr>
          <w:p w14:paraId="4BFE292F" w14:textId="77777777" w:rsidR="00FD519F" w:rsidRPr="00FD519F" w:rsidRDefault="00FD519F" w:rsidP="00FD519F">
            <w:pPr>
              <w:rPr>
                <w:rFonts w:asciiTheme="minorHAnsi" w:hAnsiTheme="minorHAnsi" w:cs="Calibri"/>
                <w:bCs/>
                <w:i/>
                <w:iCs/>
              </w:rPr>
            </w:pPr>
            <w:r w:rsidRPr="00FD519F">
              <w:rPr>
                <w:rFonts w:asciiTheme="minorHAnsi" w:hAnsiTheme="minorHAnsi" w:cs="Calibri"/>
                <w:bCs/>
              </w:rPr>
              <w:t>Codice fiscale</w:t>
            </w:r>
          </w:p>
        </w:tc>
        <w:tc>
          <w:tcPr>
            <w:tcW w:w="6457" w:type="dxa"/>
          </w:tcPr>
          <w:p w14:paraId="707EC843" w14:textId="77777777" w:rsidR="00FD519F" w:rsidRPr="00FD519F" w:rsidRDefault="00FD519F" w:rsidP="00FD519F">
            <w:pPr>
              <w:rPr>
                <w:rFonts w:asciiTheme="minorHAnsi" w:hAnsiTheme="minorHAnsi" w:cs="Calibri"/>
                <w:bCs/>
                <w:i/>
                <w:iCs/>
              </w:rPr>
            </w:pPr>
          </w:p>
        </w:tc>
      </w:tr>
      <w:tr w:rsidR="00FD519F" w:rsidRPr="00FD519F" w14:paraId="31B518B6" w14:textId="77777777" w:rsidTr="00257E86">
        <w:trPr>
          <w:jc w:val="center"/>
        </w:trPr>
        <w:tc>
          <w:tcPr>
            <w:tcW w:w="9854" w:type="dxa"/>
            <w:gridSpan w:val="3"/>
            <w:hideMark/>
          </w:tcPr>
          <w:p w14:paraId="01FBBE03" w14:textId="77777777" w:rsidR="00FD519F" w:rsidRPr="00FD519F" w:rsidRDefault="00FD519F" w:rsidP="00FD519F">
            <w:pPr>
              <w:rPr>
                <w:rFonts w:asciiTheme="minorHAnsi" w:hAnsiTheme="minorHAnsi" w:cs="Calibri"/>
                <w:bCs/>
                <w:i/>
                <w:iCs/>
              </w:rPr>
            </w:pPr>
            <w:r w:rsidRPr="00FD519F">
              <w:rPr>
                <w:rFonts w:asciiTheme="minorHAnsi" w:hAnsiTheme="minorHAnsi" w:cs="Calibri"/>
                <w:bCs/>
              </w:rPr>
              <w:t>Nella sua qualità di:</w:t>
            </w:r>
          </w:p>
        </w:tc>
      </w:tr>
      <w:tr w:rsidR="00FD519F" w:rsidRPr="00FD519F" w14:paraId="7A7ED4FE" w14:textId="77777777" w:rsidTr="00257E86">
        <w:trPr>
          <w:jc w:val="center"/>
        </w:trPr>
        <w:tc>
          <w:tcPr>
            <w:tcW w:w="562" w:type="dxa"/>
            <w:hideMark/>
          </w:tcPr>
          <w:p w14:paraId="0B81CAA0" w14:textId="77777777" w:rsidR="00FD519F" w:rsidRPr="00FD519F" w:rsidRDefault="00FD519F" w:rsidP="00FD519F">
            <w:pPr>
              <w:rPr>
                <w:rFonts w:asciiTheme="minorHAnsi" w:hAnsiTheme="minorHAnsi" w:cs="Calibri"/>
                <w:bCs/>
                <w:iCs/>
              </w:rPr>
            </w:pPr>
            <w:r w:rsidRPr="00FD519F">
              <w:rPr>
                <w:rFonts w:asciiTheme="minorHAnsi" w:hAnsiTheme="minorHAnsi" w:cs="Calibri"/>
                <w:bCs/>
              </w:rPr>
              <w:t>□</w:t>
            </w:r>
          </w:p>
        </w:tc>
        <w:tc>
          <w:tcPr>
            <w:tcW w:w="9292" w:type="dxa"/>
            <w:gridSpan w:val="2"/>
            <w:vAlign w:val="center"/>
            <w:hideMark/>
          </w:tcPr>
          <w:p w14:paraId="0D4711B4" w14:textId="77777777" w:rsidR="00FD519F" w:rsidRPr="00FD519F" w:rsidRDefault="00FD519F" w:rsidP="00FD519F">
            <w:pPr>
              <w:rPr>
                <w:rFonts w:asciiTheme="minorHAnsi" w:hAnsiTheme="minorHAnsi" w:cs="Calibri"/>
                <w:bCs/>
                <w:iCs/>
              </w:rPr>
            </w:pPr>
            <w:r w:rsidRPr="00FD519F">
              <w:rPr>
                <w:rFonts w:asciiTheme="minorHAnsi" w:hAnsiTheme="minorHAnsi" w:cs="Calibri"/>
                <w:bCs/>
              </w:rPr>
              <w:t>Titolare o Legale rappresentante</w:t>
            </w:r>
          </w:p>
        </w:tc>
      </w:tr>
      <w:tr w:rsidR="00FD519F" w:rsidRPr="00FD519F" w14:paraId="78796FB3" w14:textId="77777777" w:rsidTr="00257E86">
        <w:trPr>
          <w:jc w:val="center"/>
        </w:trPr>
        <w:tc>
          <w:tcPr>
            <w:tcW w:w="562" w:type="dxa"/>
            <w:hideMark/>
          </w:tcPr>
          <w:p w14:paraId="6EBE13B9" w14:textId="77777777" w:rsidR="00FD519F" w:rsidRPr="00FD519F" w:rsidRDefault="00FD519F" w:rsidP="00FD519F">
            <w:pPr>
              <w:rPr>
                <w:rFonts w:asciiTheme="minorHAnsi" w:hAnsiTheme="minorHAnsi" w:cs="Calibri"/>
                <w:bCs/>
                <w:iCs/>
              </w:rPr>
            </w:pPr>
            <w:r w:rsidRPr="00FD519F">
              <w:rPr>
                <w:rFonts w:asciiTheme="minorHAnsi" w:hAnsiTheme="minorHAnsi" w:cs="Calibri"/>
                <w:bCs/>
              </w:rPr>
              <w:t>□</w:t>
            </w:r>
          </w:p>
        </w:tc>
        <w:tc>
          <w:tcPr>
            <w:tcW w:w="9292" w:type="dxa"/>
            <w:gridSpan w:val="2"/>
            <w:vAlign w:val="center"/>
            <w:hideMark/>
          </w:tcPr>
          <w:p w14:paraId="0D079F5D" w14:textId="77777777" w:rsidR="00FD519F" w:rsidRPr="00FD519F" w:rsidRDefault="00FD519F" w:rsidP="00FD519F">
            <w:pPr>
              <w:rPr>
                <w:rFonts w:asciiTheme="minorHAnsi" w:hAnsiTheme="minorHAnsi" w:cs="Calibri"/>
                <w:bCs/>
                <w:iCs/>
              </w:rPr>
            </w:pPr>
            <w:r w:rsidRPr="00FD519F">
              <w:rPr>
                <w:rFonts w:asciiTheme="minorHAnsi" w:hAnsiTheme="minorHAnsi" w:cs="Calibri"/>
                <w:bCs/>
              </w:rPr>
              <w:t>Procuratore</w:t>
            </w:r>
          </w:p>
        </w:tc>
      </w:tr>
      <w:tr w:rsidR="00FD519F" w:rsidRPr="00FD519F" w14:paraId="15390C76" w14:textId="77777777" w:rsidTr="00257E86">
        <w:trPr>
          <w:jc w:val="center"/>
        </w:trPr>
        <w:tc>
          <w:tcPr>
            <w:tcW w:w="3397" w:type="dxa"/>
            <w:gridSpan w:val="2"/>
            <w:hideMark/>
          </w:tcPr>
          <w:p w14:paraId="65BF19B7" w14:textId="77777777" w:rsidR="00FD519F" w:rsidRPr="00FD519F" w:rsidRDefault="00FD519F" w:rsidP="00FD519F">
            <w:pPr>
              <w:rPr>
                <w:rFonts w:asciiTheme="minorHAnsi" w:hAnsiTheme="minorHAnsi" w:cs="Calibri"/>
                <w:bCs/>
                <w:i/>
                <w:iCs/>
              </w:rPr>
            </w:pPr>
            <w:r w:rsidRPr="00FD519F">
              <w:rPr>
                <w:rFonts w:asciiTheme="minorHAnsi" w:hAnsiTheme="minorHAnsi" w:cs="Calibri"/>
                <w:bCs/>
              </w:rPr>
              <w:t>Del concorrente</w:t>
            </w:r>
          </w:p>
        </w:tc>
        <w:tc>
          <w:tcPr>
            <w:tcW w:w="6457" w:type="dxa"/>
          </w:tcPr>
          <w:p w14:paraId="6F4A6CB3" w14:textId="77777777" w:rsidR="00FD519F" w:rsidRPr="00FD519F" w:rsidRDefault="00FD519F" w:rsidP="00FD519F">
            <w:pPr>
              <w:rPr>
                <w:rFonts w:asciiTheme="minorHAnsi" w:hAnsiTheme="minorHAnsi" w:cs="Calibri"/>
                <w:bCs/>
                <w:i/>
                <w:iCs/>
              </w:rPr>
            </w:pPr>
          </w:p>
        </w:tc>
      </w:tr>
    </w:tbl>
    <w:p w14:paraId="489FC10A" w14:textId="77777777" w:rsidR="00FD519F" w:rsidRPr="00FD519F" w:rsidRDefault="00FD519F" w:rsidP="00FD519F">
      <w:pPr>
        <w:rPr>
          <w:rFonts w:asciiTheme="minorHAnsi" w:hAnsiTheme="minorHAnsi" w:cs="Calibri"/>
        </w:rPr>
      </w:pPr>
    </w:p>
    <w:p w14:paraId="33BD82FC" w14:textId="77777777" w:rsidR="00FD519F" w:rsidRPr="00FD519F" w:rsidRDefault="00FD519F" w:rsidP="00FD519F">
      <w:pPr>
        <w:jc w:val="center"/>
        <w:rPr>
          <w:rFonts w:asciiTheme="minorHAnsi" w:hAnsiTheme="minorHAnsi" w:cs="Calibri"/>
          <w:b/>
        </w:rPr>
      </w:pPr>
      <w:r w:rsidRPr="00FD519F">
        <w:rPr>
          <w:rFonts w:asciiTheme="minorHAnsi" w:hAnsiTheme="minorHAnsi" w:cs="Calibri"/>
          <w:b/>
        </w:rPr>
        <w:t>DICHIARA DI OFFRIRE</w:t>
      </w:r>
    </w:p>
    <w:p w14:paraId="0856DC09" w14:textId="77777777" w:rsidR="00FD519F" w:rsidRPr="00FD519F" w:rsidRDefault="00FD519F" w:rsidP="00FD519F">
      <w:pPr>
        <w:jc w:val="center"/>
        <w:rPr>
          <w:rFonts w:asciiTheme="minorHAnsi" w:hAnsiTheme="minorHAnsi" w:cs="Calibri"/>
          <w:b/>
        </w:rPr>
      </w:pPr>
    </w:p>
    <w:p w14:paraId="0743FA9F" w14:textId="77777777" w:rsidR="00FD519F" w:rsidRPr="00FD519F" w:rsidRDefault="00FD519F" w:rsidP="00FD519F">
      <w:pPr>
        <w:jc w:val="both"/>
        <w:rPr>
          <w:rFonts w:asciiTheme="minorHAnsi" w:hAnsiTheme="minorHAnsi" w:cs="Calibri"/>
          <w:i/>
        </w:rPr>
      </w:pPr>
      <w:r w:rsidRPr="00FD519F">
        <w:rPr>
          <w:rFonts w:asciiTheme="minorHAnsi" w:hAnsiTheme="minorHAnsi" w:cs="Calibri"/>
          <w:i/>
        </w:rPr>
        <w:t xml:space="preserve">(la relazione tecnica deve essere redatta in lingua italiana </w:t>
      </w:r>
      <w:r w:rsidRPr="00FD519F">
        <w:rPr>
          <w:rFonts w:asciiTheme="minorHAnsi" w:hAnsiTheme="minorHAnsi" w:cs="Calibri"/>
          <w:i/>
          <w:iCs/>
        </w:rPr>
        <w:t>[e , o specificare</w:t>
      </w:r>
      <w:r w:rsidRPr="00FD519F">
        <w:rPr>
          <w:rFonts w:asciiTheme="minorHAnsi" w:hAnsiTheme="minorHAnsi" w:cs="Calibri"/>
          <w:i/>
        </w:rPr>
        <w:t xml:space="preserve"> ] … [</w:t>
      </w:r>
      <w:r w:rsidRPr="00FD519F">
        <w:rPr>
          <w:rFonts w:asciiTheme="minorHAnsi" w:hAnsiTheme="minorHAnsi" w:cs="Calibri"/>
          <w:i/>
          <w:iCs/>
        </w:rPr>
        <w:t xml:space="preserve">indicare l’altra lingua conosciuta dalla stazione appaltante </w:t>
      </w:r>
      <w:r w:rsidRPr="00FD519F">
        <w:rPr>
          <w:rFonts w:asciiTheme="minorHAnsi" w:hAnsiTheme="minorHAnsi" w:cs="Calibr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5F265D3" w14:textId="77777777" w:rsidR="00FD519F" w:rsidRPr="00FD519F" w:rsidRDefault="00FD519F" w:rsidP="00FD519F">
      <w:pPr>
        <w:rPr>
          <w:rFonts w:asciiTheme="minorHAnsi" w:hAnsiTheme="minorHAnsi" w:cs="Calibri"/>
          <w:b/>
        </w:rPr>
      </w:pPr>
    </w:p>
    <w:p w14:paraId="4F39351B" w14:textId="77777777" w:rsidR="00FD519F" w:rsidRPr="00FD519F" w:rsidRDefault="00FD519F" w:rsidP="00FD519F">
      <w:pPr>
        <w:rPr>
          <w:rFonts w:asciiTheme="minorHAnsi" w:hAnsiTheme="minorHAnsi" w:cs="Calibri"/>
          <w:b/>
        </w:rPr>
      </w:pPr>
    </w:p>
    <w:p w14:paraId="60B72466" w14:textId="77777777" w:rsidR="00FD519F" w:rsidRPr="00FD519F" w:rsidRDefault="00FD519F" w:rsidP="00FD519F">
      <w:pPr>
        <w:rPr>
          <w:rFonts w:asciiTheme="minorHAnsi" w:hAnsiTheme="minorHAnsi" w:cs="Calibri"/>
          <w:b/>
        </w:rPr>
      </w:pPr>
    </w:p>
    <w:p w14:paraId="6CFC43DB" w14:textId="77777777" w:rsidR="00FD519F" w:rsidRPr="00FD519F" w:rsidRDefault="00FD519F" w:rsidP="00FD519F">
      <w:pPr>
        <w:rPr>
          <w:rFonts w:asciiTheme="minorHAnsi" w:hAnsiTheme="minorHAnsi" w:cs="Calibri"/>
          <w:b/>
        </w:rPr>
      </w:pPr>
    </w:p>
    <w:p w14:paraId="24C40A7E" w14:textId="77777777" w:rsidR="00FD519F" w:rsidRPr="00FD519F" w:rsidRDefault="00FD519F" w:rsidP="00FD519F">
      <w:pPr>
        <w:rPr>
          <w:rFonts w:asciiTheme="minorHAnsi" w:hAnsiTheme="minorHAnsi" w:cs="Calibri"/>
          <w:b/>
        </w:rPr>
      </w:pPr>
    </w:p>
    <w:p w14:paraId="0FD346D6" w14:textId="77777777" w:rsidR="00FD519F" w:rsidRPr="00FD519F" w:rsidRDefault="00FD519F" w:rsidP="00FD519F">
      <w:pPr>
        <w:jc w:val="right"/>
        <w:rPr>
          <w:rFonts w:asciiTheme="minorHAnsi" w:hAnsiTheme="minorHAnsi" w:cs="Calibri"/>
          <w:b/>
          <w:bCs/>
          <w:i/>
          <w:u w:val="single"/>
        </w:rPr>
      </w:pPr>
      <w:r w:rsidRPr="00FD519F">
        <w:rPr>
          <w:rFonts w:asciiTheme="minorHAnsi" w:hAnsiTheme="minorHAnsi" w:cs="Calibri"/>
          <w:b/>
          <w:bCs/>
        </w:rPr>
        <w:t>Firma digitale</w:t>
      </w:r>
      <w:r w:rsidRPr="00FD519F">
        <w:rPr>
          <w:rFonts w:asciiTheme="minorHAnsi" w:hAnsiTheme="minorHAnsi" w:cs="Calibri"/>
          <w:b/>
          <w:bCs/>
          <w:vertAlign w:val="superscript"/>
        </w:rPr>
        <w:footnoteReference w:id="2"/>
      </w:r>
      <w:r w:rsidRPr="00FD519F">
        <w:rPr>
          <w:rFonts w:asciiTheme="minorHAnsi" w:hAnsiTheme="minorHAnsi" w:cs="Calibri"/>
          <w:b/>
          <w:bCs/>
        </w:rPr>
        <w:t xml:space="preserve"> del legale rappresentante/procuratore</w:t>
      </w:r>
      <w:bookmarkStart w:id="0" w:name="_Ref41906052"/>
      <w:r w:rsidRPr="00FD519F">
        <w:rPr>
          <w:rFonts w:asciiTheme="minorHAnsi" w:hAnsiTheme="minorHAnsi" w:cs="Calibri"/>
          <w:b/>
          <w:bCs/>
          <w:vertAlign w:val="superscript"/>
        </w:rPr>
        <w:footnoteReference w:id="3"/>
      </w:r>
      <w:bookmarkEnd w:id="0"/>
    </w:p>
    <w:p w14:paraId="37514906" w14:textId="77777777" w:rsidR="00FD519F" w:rsidRPr="00FD519F" w:rsidRDefault="00FD519F" w:rsidP="00FD519F">
      <w:pPr>
        <w:jc w:val="right"/>
        <w:rPr>
          <w:rFonts w:asciiTheme="minorHAnsi" w:hAnsiTheme="minorHAnsi" w:cs="Calibri"/>
          <w:b/>
          <w:bCs/>
          <w:i/>
          <w:iCs/>
        </w:rPr>
      </w:pPr>
    </w:p>
    <w:p w14:paraId="446B3762" w14:textId="77777777" w:rsidR="00FD519F" w:rsidRPr="00FD519F" w:rsidRDefault="00FD519F" w:rsidP="00FD519F">
      <w:pPr>
        <w:rPr>
          <w:rFonts w:asciiTheme="minorHAnsi" w:hAnsiTheme="minorHAnsi" w:cs="Calibri"/>
          <w:i/>
          <w:iCs/>
        </w:rPr>
      </w:pPr>
    </w:p>
    <w:p w14:paraId="35C60D68" w14:textId="77777777" w:rsidR="00FD519F" w:rsidRPr="00FD519F" w:rsidRDefault="00FD519F" w:rsidP="00FD519F">
      <w:pPr>
        <w:rPr>
          <w:rFonts w:asciiTheme="minorHAnsi" w:hAnsiTheme="minorHAnsi" w:cs="Calibri"/>
        </w:rPr>
      </w:pPr>
    </w:p>
    <w:p w14:paraId="12F45DEE" w14:textId="77777777" w:rsidR="00A621D3" w:rsidRPr="00923DB5" w:rsidRDefault="00A621D3" w:rsidP="00923DB5">
      <w:pPr>
        <w:rPr>
          <w:rStyle w:val="Enfasicorsivo"/>
          <w:i w:val="0"/>
          <w:iCs w:val="0"/>
        </w:rPr>
      </w:pPr>
    </w:p>
    <w:sectPr w:rsidR="00A621D3" w:rsidRPr="00923D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D9D5B" w14:textId="77777777" w:rsidR="008E37B5" w:rsidRDefault="008E37B5" w:rsidP="000151A3">
      <w:r>
        <w:separator/>
      </w:r>
    </w:p>
  </w:endnote>
  <w:endnote w:type="continuationSeparator" w:id="0">
    <w:p w14:paraId="524DB504" w14:textId="77777777" w:rsidR="008E37B5" w:rsidRDefault="008E37B5" w:rsidP="000151A3">
      <w:r>
        <w:continuationSeparator/>
      </w:r>
    </w:p>
  </w:endnote>
  <w:endnote w:type="continuationNotice" w:id="1">
    <w:p w14:paraId="76AE130B" w14:textId="77777777" w:rsidR="008E37B5" w:rsidRDefault="008E3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CC6BF" w14:textId="77777777" w:rsidR="008E37B5" w:rsidRDefault="008E37B5" w:rsidP="000151A3">
      <w:r>
        <w:separator/>
      </w:r>
    </w:p>
  </w:footnote>
  <w:footnote w:type="continuationSeparator" w:id="0">
    <w:p w14:paraId="3D2D5CAC" w14:textId="77777777" w:rsidR="008E37B5" w:rsidRDefault="008E37B5" w:rsidP="000151A3">
      <w:r>
        <w:continuationSeparator/>
      </w:r>
    </w:p>
  </w:footnote>
  <w:footnote w:type="continuationNotice" w:id="1">
    <w:p w14:paraId="5C50EA7F" w14:textId="77777777" w:rsidR="008E37B5" w:rsidRDefault="008E37B5"/>
  </w:footnote>
  <w:footnote w:id="2">
    <w:p w14:paraId="09FD1238" w14:textId="77777777" w:rsidR="00FD519F" w:rsidRDefault="00FD519F" w:rsidP="00FD519F">
      <w:pPr>
        <w:pStyle w:val="Testonotaapidipagina"/>
      </w:pPr>
      <w:r>
        <w:rPr>
          <w:rStyle w:val="Rimandonotaapidipagina"/>
          <w:rFonts w:asciiTheme="minorHAnsi" w:hAnsiTheme="minorHAnsi" w:cs="Calibri"/>
        </w:rPr>
        <w:footnoteRef/>
      </w:r>
      <w:r>
        <w:rPr>
          <w:rFonts w:asciiTheme="minorHAnsi" w:hAnsiTheme="minorHAnsi" w:cs="Calibri"/>
        </w:rPr>
        <w:t xml:space="preserve"> </w:t>
      </w:r>
      <w:r>
        <w:rPr>
          <w:rFonts w:asciiTheme="minorHAnsi" w:hAnsiTheme="minorHAnsi" w:cs="Calibri"/>
          <w:sz w:val="16"/>
          <w:szCs w:val="16"/>
        </w:rPr>
        <w:t>Per gli operatori economici italiani o stranieri residenti in Italia, la dichiarazione deve essere sottoscritta da un legale rappresentante ovvero da un procuratore</w:t>
      </w:r>
      <w:r>
        <w:rPr>
          <w:rFonts w:asciiTheme="minorHAnsi" w:hAnsiTheme="minorHAnsi" w:cs="Calibri"/>
          <w:sz w:val="16"/>
          <w:szCs w:val="16"/>
          <w:vertAlign w:val="superscript"/>
        </w:rPr>
        <w:t>2</w:t>
      </w:r>
      <w:r>
        <w:rPr>
          <w:rFonts w:asciiTheme="minorHAnsi" w:hAnsiTheme="minorHAns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B0B41A" w14:textId="77777777" w:rsidR="00FD519F" w:rsidRDefault="00FD519F" w:rsidP="00FD519F">
      <w:pPr>
        <w:pStyle w:val="Testonotaapidipagina"/>
      </w:pPr>
      <w:r>
        <w:rPr>
          <w:rStyle w:val="Rimandonotaapidipagina"/>
          <w:rFonts w:asciiTheme="minorHAnsi" w:hAnsiTheme="minorHAnsi" w:cs="Calibri"/>
        </w:rPr>
        <w:footnoteRef/>
      </w:r>
      <w:r>
        <w:rPr>
          <w:rFonts w:asciiTheme="minorHAnsi" w:hAnsiTheme="minorHAnsi" w:cs="Calibri"/>
        </w:rPr>
        <w:t xml:space="preserve"> </w:t>
      </w:r>
      <w:r>
        <w:rPr>
          <w:rFonts w:asciiTheme="minorHAnsi" w:hAnsiTheme="minorHAns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6"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7598774">
    <w:abstractNumId w:val="88"/>
  </w:num>
  <w:num w:numId="2" w16cid:durableId="495808162">
    <w:abstractNumId w:val="10"/>
  </w:num>
  <w:num w:numId="3" w16cid:durableId="978876452">
    <w:abstractNumId w:val="46"/>
  </w:num>
  <w:num w:numId="4" w16cid:durableId="1093670122">
    <w:abstractNumId w:val="45"/>
  </w:num>
  <w:num w:numId="5" w16cid:durableId="485631468">
    <w:abstractNumId w:val="23"/>
  </w:num>
  <w:num w:numId="6" w16cid:durableId="1827866198">
    <w:abstractNumId w:val="35"/>
  </w:num>
  <w:num w:numId="7" w16cid:durableId="1126698952">
    <w:abstractNumId w:val="13"/>
  </w:num>
  <w:num w:numId="8" w16cid:durableId="579488441">
    <w:abstractNumId w:val="3"/>
  </w:num>
  <w:num w:numId="9" w16cid:durableId="1768961524">
    <w:abstractNumId w:val="90"/>
  </w:num>
  <w:num w:numId="10" w16cid:durableId="1121344288">
    <w:abstractNumId w:val="62"/>
  </w:num>
  <w:num w:numId="11" w16cid:durableId="1205286352">
    <w:abstractNumId w:val="32"/>
  </w:num>
  <w:num w:numId="12" w16cid:durableId="424038675">
    <w:abstractNumId w:val="47"/>
  </w:num>
  <w:num w:numId="13" w16cid:durableId="1265963142">
    <w:abstractNumId w:val="89"/>
  </w:num>
  <w:num w:numId="14" w16cid:durableId="505292778">
    <w:abstractNumId w:val="7"/>
  </w:num>
  <w:num w:numId="15" w16cid:durableId="1682052383">
    <w:abstractNumId w:val="38"/>
  </w:num>
  <w:num w:numId="16" w16cid:durableId="2083871021">
    <w:abstractNumId w:val="56"/>
  </w:num>
  <w:num w:numId="17" w16cid:durableId="1869565304">
    <w:abstractNumId w:val="34"/>
  </w:num>
  <w:num w:numId="18" w16cid:durableId="838690452">
    <w:abstractNumId w:val="18"/>
  </w:num>
  <w:num w:numId="19" w16cid:durableId="319967640">
    <w:abstractNumId w:val="80"/>
  </w:num>
  <w:num w:numId="20" w16cid:durableId="1055547702">
    <w:abstractNumId w:val="40"/>
  </w:num>
  <w:num w:numId="21" w16cid:durableId="1827937820">
    <w:abstractNumId w:val="55"/>
  </w:num>
  <w:num w:numId="22" w16cid:durableId="607129035">
    <w:abstractNumId w:val="61"/>
  </w:num>
  <w:num w:numId="23" w16cid:durableId="407701508">
    <w:abstractNumId w:val="65"/>
  </w:num>
  <w:num w:numId="24" w16cid:durableId="22441485">
    <w:abstractNumId w:val="68"/>
  </w:num>
  <w:num w:numId="25" w16cid:durableId="1218467718">
    <w:abstractNumId w:val="82"/>
  </w:num>
  <w:num w:numId="26" w16cid:durableId="1371809173">
    <w:abstractNumId w:val="43"/>
  </w:num>
  <w:num w:numId="27" w16cid:durableId="65156537">
    <w:abstractNumId w:val="79"/>
  </w:num>
  <w:num w:numId="28" w16cid:durableId="462305819">
    <w:abstractNumId w:val="5"/>
  </w:num>
  <w:num w:numId="29" w16cid:durableId="2139909791">
    <w:abstractNumId w:val="73"/>
  </w:num>
  <w:num w:numId="30" w16cid:durableId="1403597396">
    <w:abstractNumId w:val="74"/>
  </w:num>
  <w:num w:numId="31" w16cid:durableId="1218198913">
    <w:abstractNumId w:val="70"/>
  </w:num>
  <w:num w:numId="32" w16cid:durableId="1952977405">
    <w:abstractNumId w:val="30"/>
  </w:num>
  <w:num w:numId="33" w16cid:durableId="305352572">
    <w:abstractNumId w:val="87"/>
  </w:num>
  <w:num w:numId="34" w16cid:durableId="501548032">
    <w:abstractNumId w:val="63"/>
  </w:num>
  <w:num w:numId="35" w16cid:durableId="1638103250">
    <w:abstractNumId w:val="44"/>
  </w:num>
  <w:num w:numId="36" w16cid:durableId="1776747488">
    <w:abstractNumId w:val="26"/>
  </w:num>
  <w:num w:numId="37" w16cid:durableId="1381242145">
    <w:abstractNumId w:val="81"/>
  </w:num>
  <w:num w:numId="38" w16cid:durableId="477307007">
    <w:abstractNumId w:val="86"/>
  </w:num>
  <w:num w:numId="39" w16cid:durableId="911424322">
    <w:abstractNumId w:val="28"/>
  </w:num>
  <w:num w:numId="40" w16cid:durableId="356547785">
    <w:abstractNumId w:val="25"/>
  </w:num>
  <w:num w:numId="41" w16cid:durableId="2028407280">
    <w:abstractNumId w:val="85"/>
  </w:num>
  <w:num w:numId="42" w16cid:durableId="998341251">
    <w:abstractNumId w:val="77"/>
  </w:num>
  <w:num w:numId="43" w16cid:durableId="527643810">
    <w:abstractNumId w:val="36"/>
  </w:num>
  <w:num w:numId="44" w16cid:durableId="1170363893">
    <w:abstractNumId w:val="31"/>
  </w:num>
  <w:num w:numId="45" w16cid:durableId="853304348">
    <w:abstractNumId w:val="39"/>
  </w:num>
  <w:num w:numId="46" w16cid:durableId="456460505">
    <w:abstractNumId w:val="27"/>
  </w:num>
  <w:num w:numId="47" w16cid:durableId="100033514">
    <w:abstractNumId w:val="24"/>
  </w:num>
  <w:num w:numId="48" w16cid:durableId="2015717791">
    <w:abstractNumId w:val="14"/>
  </w:num>
  <w:num w:numId="49" w16cid:durableId="647591537">
    <w:abstractNumId w:val="69"/>
  </w:num>
  <w:num w:numId="50" w16cid:durableId="2132046571">
    <w:abstractNumId w:val="22"/>
  </w:num>
  <w:num w:numId="51" w16cid:durableId="25370461">
    <w:abstractNumId w:val="42"/>
  </w:num>
  <w:num w:numId="52" w16cid:durableId="1212495138">
    <w:abstractNumId w:val="6"/>
  </w:num>
  <w:num w:numId="53" w16cid:durableId="1974601975">
    <w:abstractNumId w:val="9"/>
  </w:num>
  <w:num w:numId="54" w16cid:durableId="1869105891">
    <w:abstractNumId w:val="8"/>
  </w:num>
  <w:num w:numId="55" w16cid:durableId="1888831053">
    <w:abstractNumId w:val="20"/>
  </w:num>
  <w:num w:numId="56" w16cid:durableId="1884705591">
    <w:abstractNumId w:val="2"/>
  </w:num>
  <w:num w:numId="57" w16cid:durableId="1756708820">
    <w:abstractNumId w:val="29"/>
  </w:num>
  <w:num w:numId="58" w16cid:durableId="471949008">
    <w:abstractNumId w:val="41"/>
  </w:num>
  <w:num w:numId="59" w16cid:durableId="525866976">
    <w:abstractNumId w:val="37"/>
  </w:num>
  <w:num w:numId="60" w16cid:durableId="331181072">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235577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6497935">
    <w:abstractNumId w:val="60"/>
  </w:num>
  <w:num w:numId="63" w16cid:durableId="1145271153">
    <w:abstractNumId w:val="78"/>
  </w:num>
  <w:num w:numId="64" w16cid:durableId="722291086">
    <w:abstractNumId w:val="0"/>
  </w:num>
  <w:num w:numId="65" w16cid:durableId="19219092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77443493">
    <w:abstractNumId w:val="33"/>
  </w:num>
  <w:num w:numId="67" w16cid:durableId="1904639363">
    <w:abstractNumId w:val="58"/>
  </w:num>
  <w:num w:numId="68" w16cid:durableId="723213503">
    <w:abstractNumId w:val="21"/>
  </w:num>
  <w:num w:numId="69" w16cid:durableId="204372581">
    <w:abstractNumId w:val="49"/>
  </w:num>
  <w:num w:numId="70" w16cid:durableId="1709720791">
    <w:abstractNumId w:val="53"/>
  </w:num>
  <w:num w:numId="71" w16cid:durableId="1834369185">
    <w:abstractNumId w:val="67"/>
  </w:num>
  <w:num w:numId="72" w16cid:durableId="462427121">
    <w:abstractNumId w:val="12"/>
  </w:num>
  <w:num w:numId="73" w16cid:durableId="2146699801">
    <w:abstractNumId w:val="64"/>
  </w:num>
  <w:num w:numId="74" w16cid:durableId="1816022657">
    <w:abstractNumId w:val="72"/>
  </w:num>
  <w:num w:numId="75" w16cid:durableId="76950193">
    <w:abstractNumId w:val="84"/>
  </w:num>
  <w:num w:numId="76" w16cid:durableId="1072384338">
    <w:abstractNumId w:val="54"/>
  </w:num>
  <w:num w:numId="77" w16cid:durableId="1306425684">
    <w:abstractNumId w:val="4"/>
  </w:num>
  <w:num w:numId="78" w16cid:durableId="1790664636">
    <w:abstractNumId w:val="50"/>
  </w:num>
  <w:num w:numId="79" w16cid:durableId="1643656051">
    <w:abstractNumId w:val="15"/>
  </w:num>
  <w:num w:numId="80" w16cid:durableId="421490670">
    <w:abstractNumId w:val="76"/>
  </w:num>
  <w:num w:numId="81" w16cid:durableId="1342246607">
    <w:abstractNumId w:val="51"/>
  </w:num>
  <w:num w:numId="82" w16cid:durableId="1790396931">
    <w:abstractNumId w:val="66"/>
  </w:num>
  <w:num w:numId="83" w16cid:durableId="1463034140">
    <w:abstractNumId w:val="57"/>
  </w:num>
  <w:num w:numId="84" w16cid:durableId="1877110406">
    <w:abstractNumId w:val="19"/>
  </w:num>
  <w:num w:numId="85" w16cid:durableId="401298092">
    <w:abstractNumId w:val="48"/>
  </w:num>
  <w:num w:numId="86" w16cid:durableId="1553300517">
    <w:abstractNumId w:val="52"/>
  </w:num>
  <w:num w:numId="87" w16cid:durableId="1471558866">
    <w:abstractNumId w:val="16"/>
  </w:num>
  <w:num w:numId="88" w16cid:durableId="527718567">
    <w:abstractNumId w:val="83"/>
  </w:num>
  <w:num w:numId="89" w16cid:durableId="506600824">
    <w:abstractNumId w:val="71"/>
  </w:num>
  <w:num w:numId="90" w16cid:durableId="781412773">
    <w:abstractNumId w:val="17"/>
  </w:num>
  <w:num w:numId="91" w16cid:durableId="486938685">
    <w:abstractNumId w:val="5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5A24"/>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45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26FE"/>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06D1"/>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37B5"/>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4B4"/>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4DBF"/>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D519F"/>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FD519F"/>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0D317F-39F9-4AEF-9D20-5D6AFC69F2CF}">
  <ds:schemaRefs>
    <ds:schemaRef ds:uri="http://schemas.openxmlformats.org/officeDocument/2006/bibliography"/>
  </ds:schemaRefs>
</ds:datastoreItem>
</file>

<file path=customXml/itemProps2.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280</Words>
  <Characters>1597</Characters>
  <Application>Microsoft Office Word</Application>
  <DocSecurity>0</DocSecurity>
  <Lines>13</Lines>
  <Paragraphs>3</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120</cp:revision>
  <cp:lastPrinted>2025-03-11T01:09:00Z</cp:lastPrinted>
  <dcterms:created xsi:type="dcterms:W3CDTF">2025-03-09T23:30:00Z</dcterms:created>
  <dcterms:modified xsi:type="dcterms:W3CDTF">2025-04-09T11:30:00Z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